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ED26D" w14:textId="199162F4" w:rsidR="00EC4E7F" w:rsidRDefault="00EC4E7F" w:rsidP="00EC4E7F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Hlk505679678"/>
      <w:r>
        <w:rPr>
          <w:rFonts w:ascii="Times New Roman" w:hAnsi="Times New Roman" w:cs="Times New Roman"/>
          <w:i/>
          <w:sz w:val="24"/>
          <w:szCs w:val="24"/>
        </w:rPr>
        <w:t xml:space="preserve">Форма договора подтип 1.3 </w:t>
      </w:r>
    </w:p>
    <w:p w14:paraId="48EB9C34" w14:textId="2F38E012" w:rsidR="00EC4E7F" w:rsidRPr="004E21D7" w:rsidRDefault="00EC4E7F" w:rsidP="00EC4E7F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Собственник/пользователь нежилого помещения в МКД</w:t>
      </w:r>
    </w:p>
    <w:p w14:paraId="65451838" w14:textId="77777777" w:rsidR="00DA42CE" w:rsidRPr="00EA6379" w:rsidRDefault="00DA42CE" w:rsidP="00C24420">
      <w:pPr>
        <w:pStyle w:val="ConsPlusNormal"/>
        <w:spacing w:line="276" w:lineRule="auto"/>
        <w:jc w:val="center"/>
        <w:rPr>
          <w:rFonts w:ascii="Times New Roman" w:hAnsi="Times New Roman" w:cs="Times New Roman"/>
          <w:szCs w:val="22"/>
        </w:rPr>
      </w:pPr>
    </w:p>
    <w:p w14:paraId="26BF07DE" w14:textId="49ABE269" w:rsidR="00DA42CE" w:rsidRPr="00EA6379" w:rsidRDefault="00DA42CE" w:rsidP="00C2442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Cs w:val="22"/>
        </w:rPr>
      </w:pPr>
      <w:bookmarkStart w:id="1" w:name="_Hlk510517066"/>
      <w:r w:rsidRPr="00EA6379">
        <w:rPr>
          <w:rFonts w:ascii="Times New Roman" w:hAnsi="Times New Roman" w:cs="Times New Roman"/>
          <w:b/>
          <w:szCs w:val="22"/>
        </w:rPr>
        <w:t>ДОГОВОР</w:t>
      </w:r>
      <w:r w:rsidR="008F74BB">
        <w:rPr>
          <w:rFonts w:ascii="Times New Roman" w:hAnsi="Times New Roman" w:cs="Times New Roman"/>
          <w:b/>
          <w:szCs w:val="22"/>
        </w:rPr>
        <w:t xml:space="preserve"> </w:t>
      </w:r>
      <w:r w:rsidR="008F74BB" w:rsidRPr="00EA6379">
        <w:rPr>
          <w:rFonts w:ascii="Times New Roman" w:hAnsi="Times New Roman" w:cs="Times New Roman"/>
          <w:szCs w:val="22"/>
        </w:rPr>
        <w:t>№ ________</w:t>
      </w:r>
    </w:p>
    <w:p w14:paraId="099D9C3B" w14:textId="77777777" w:rsidR="00DA42CE" w:rsidRPr="00EA6379" w:rsidRDefault="00DA42CE" w:rsidP="00C2442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Cs w:val="22"/>
        </w:rPr>
      </w:pPr>
      <w:r w:rsidRPr="00EA6379">
        <w:rPr>
          <w:rFonts w:ascii="Times New Roman" w:hAnsi="Times New Roman" w:cs="Times New Roman"/>
          <w:b/>
          <w:szCs w:val="22"/>
        </w:rPr>
        <w:t>на оказание услуг по обращению с твердыми коммунальными отходами</w:t>
      </w:r>
      <w:r w:rsidR="002F78F3" w:rsidRPr="00EA6379">
        <w:rPr>
          <w:rFonts w:ascii="Times New Roman" w:hAnsi="Times New Roman" w:cs="Times New Roman"/>
          <w:b/>
          <w:szCs w:val="22"/>
        </w:rPr>
        <w:t xml:space="preserve"> </w:t>
      </w:r>
    </w:p>
    <w:bookmarkEnd w:id="0"/>
    <w:bookmarkEnd w:id="1"/>
    <w:p w14:paraId="7E7F28F8" w14:textId="77777777" w:rsidR="00DA42CE" w:rsidRPr="00EA6379" w:rsidRDefault="00DA42CE" w:rsidP="00C24420">
      <w:pPr>
        <w:pStyle w:val="ConsPlusNormal"/>
        <w:spacing w:line="276" w:lineRule="auto"/>
        <w:jc w:val="center"/>
        <w:rPr>
          <w:rFonts w:ascii="Times New Roman" w:hAnsi="Times New Roman" w:cs="Times New Roman"/>
          <w:szCs w:val="22"/>
        </w:rPr>
      </w:pPr>
    </w:p>
    <w:p w14:paraId="6BFDE075" w14:textId="587611C7" w:rsidR="008F74BB" w:rsidRDefault="00E66C13" w:rsidP="008F74BB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510517076"/>
      <w:bookmarkStart w:id="3" w:name="_Hlk505678146"/>
      <w:r>
        <w:rPr>
          <w:rFonts w:ascii="Times New Roman" w:hAnsi="Times New Roman" w:cs="Times New Roman"/>
          <w:sz w:val="22"/>
          <w:szCs w:val="22"/>
        </w:rPr>
        <w:t>г. Волгоград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ab/>
        <w:t>«</w:t>
      </w:r>
      <w:proofErr w:type="gramEnd"/>
      <w:r>
        <w:rPr>
          <w:rFonts w:ascii="Times New Roman" w:hAnsi="Times New Roman" w:cs="Times New Roman"/>
          <w:sz w:val="22"/>
          <w:szCs w:val="22"/>
        </w:rPr>
        <w:t>____»________________2018 г.</w:t>
      </w:r>
    </w:p>
    <w:p w14:paraId="0598EB08" w14:textId="77777777" w:rsidR="008F74BB" w:rsidRDefault="008F74BB" w:rsidP="008F74BB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5CDE95D9" w14:textId="77777777" w:rsidR="008F74BB" w:rsidRPr="00376DD3" w:rsidRDefault="008F74BB" w:rsidP="008F74BB">
      <w:pPr>
        <w:pStyle w:val="ConsPlusNonformat"/>
        <w:tabs>
          <w:tab w:val="left" w:pos="1276"/>
          <w:tab w:val="left" w:pos="1701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«Управление отходами - Волгоград», именуемое в дальнейшем «Региональный оператор», в лице Генерального директора Цаберт Рудольфа Робертовича, действующего на основании Устава, с одной стороны, и </w:t>
      </w:r>
    </w:p>
    <w:p w14:paraId="622791CD" w14:textId="77777777" w:rsidR="008F74BB" w:rsidRPr="00376DD3" w:rsidRDefault="008F74BB" w:rsidP="008F74BB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____________________________________________________________________________________, именуемый (</w:t>
      </w:r>
      <w:proofErr w:type="spellStart"/>
      <w:r w:rsidRPr="00376DD3">
        <w:rPr>
          <w:rFonts w:ascii="Times New Roman" w:hAnsi="Times New Roman" w:cs="Times New Roman"/>
          <w:sz w:val="22"/>
          <w:szCs w:val="22"/>
        </w:rPr>
        <w:t>ое</w:t>
      </w:r>
      <w:proofErr w:type="spellEnd"/>
      <w:r w:rsidRPr="00376DD3">
        <w:rPr>
          <w:rFonts w:ascii="Times New Roman" w:hAnsi="Times New Roman" w:cs="Times New Roman"/>
          <w:sz w:val="22"/>
          <w:szCs w:val="22"/>
        </w:rPr>
        <w:t>) в дальнейшем «Потребитель», в лице______________________________________</w:t>
      </w:r>
      <w:proofErr w:type="gramStart"/>
      <w:r w:rsidRPr="00376DD3">
        <w:rPr>
          <w:rFonts w:ascii="Times New Roman" w:hAnsi="Times New Roman" w:cs="Times New Roman"/>
          <w:sz w:val="22"/>
          <w:szCs w:val="22"/>
        </w:rPr>
        <w:t>_  _</w:t>
      </w:r>
      <w:proofErr w:type="gramEnd"/>
      <w:r w:rsidRPr="00376DD3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___________________________________________________________________________________, действующего на основании ________________________________________, с  другой  стороны, </w:t>
      </w:r>
      <w:bookmarkEnd w:id="2"/>
      <w:r w:rsidRPr="00376DD3">
        <w:rPr>
          <w:rFonts w:ascii="Times New Roman" w:hAnsi="Times New Roman" w:cs="Times New Roman"/>
          <w:sz w:val="22"/>
          <w:szCs w:val="22"/>
        </w:rPr>
        <w:t>именуемые совместно в дальнейшем «Стороны», а по отдельности «Сторона»,</w:t>
      </w:r>
      <w:bookmarkEnd w:id="3"/>
      <w:r w:rsidRPr="00376DD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115BDD" w14:textId="77777777" w:rsidR="008F74BB" w:rsidRPr="00376DD3" w:rsidRDefault="008F74BB" w:rsidP="008F74BB">
      <w:pPr>
        <w:pStyle w:val="ConsPlusNonformat"/>
        <w:tabs>
          <w:tab w:val="left" w:pos="1276"/>
          <w:tab w:val="left" w:pos="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76DD3">
        <w:rPr>
          <w:rFonts w:ascii="Times New Roman" w:hAnsi="Times New Roman" w:cs="Times New Roman"/>
          <w:sz w:val="22"/>
          <w:szCs w:val="22"/>
        </w:rPr>
        <w:t xml:space="preserve">               заключили настоящий Договор о нижеследующем:</w:t>
      </w:r>
    </w:p>
    <w:p w14:paraId="18FC412A" w14:textId="77777777" w:rsidR="00C24420" w:rsidRPr="00EA6379" w:rsidRDefault="00C24420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2D7CC2EF" w14:textId="77777777" w:rsidR="00D95D26" w:rsidRPr="00EA6379" w:rsidRDefault="00D95D26" w:rsidP="00C24420">
      <w:pPr>
        <w:pStyle w:val="ConsPlusNonformat"/>
        <w:ind w:firstLine="85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A6379">
        <w:rPr>
          <w:rFonts w:ascii="Times New Roman" w:hAnsi="Times New Roman" w:cs="Times New Roman"/>
          <w:b/>
          <w:sz w:val="22"/>
          <w:szCs w:val="22"/>
        </w:rPr>
        <w:t xml:space="preserve">Термины </w:t>
      </w:r>
    </w:p>
    <w:p w14:paraId="264F16A7" w14:textId="77777777" w:rsidR="007F75B1" w:rsidRPr="00EA6379" w:rsidRDefault="007F75B1" w:rsidP="00C2442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/>
          <w:bCs/>
          <w:lang w:eastAsia="ru-RU"/>
        </w:rPr>
        <w:t xml:space="preserve">Твердые коммунальные отходы </w:t>
      </w:r>
      <w:r w:rsidR="006E48EF" w:rsidRPr="00EA6379">
        <w:rPr>
          <w:rFonts w:ascii="Times New Roman" w:hAnsi="Times New Roman"/>
        </w:rPr>
        <w:t>–</w:t>
      </w:r>
      <w:r w:rsidRPr="00EA6379">
        <w:rPr>
          <w:rFonts w:ascii="Times New Roman" w:hAnsi="Times New Roman"/>
          <w:b/>
          <w:bCs/>
          <w:lang w:eastAsia="ru-RU"/>
        </w:rPr>
        <w:t xml:space="preserve"> </w:t>
      </w:r>
      <w:r w:rsidRPr="00EA6379">
        <w:rPr>
          <w:rFonts w:ascii="Times New Roman" w:hAnsi="Times New Roman"/>
          <w:bCs/>
          <w:lang w:eastAsia="ru-RU"/>
        </w:rPr>
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14:paraId="4324D79D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 xml:space="preserve">Региональный оператор по обращению с твердыми коммунальными отходами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оператора;</w:t>
      </w:r>
    </w:p>
    <w:p w14:paraId="77707ECB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>Бункер</w:t>
      </w:r>
      <w:r w:rsidRPr="00EA6379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мусоросборник, предназначенный для складирования крупногабаритных отходов;</w:t>
      </w:r>
    </w:p>
    <w:p w14:paraId="31BD2D01" w14:textId="7D2C99EC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>Вывоз твердых коммунальных отходов</w:t>
      </w:r>
      <w:r w:rsidRPr="00EA6379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транспортирование твердых коммунальных отходов от мест их накопления и сбора до объектов, используемых для обработки, утилизации, </w:t>
      </w:r>
      <w:r w:rsidR="00DA71EE" w:rsidRPr="00EA6379">
        <w:rPr>
          <w:rFonts w:ascii="Times New Roman" w:hAnsi="Times New Roman" w:cs="Times New Roman"/>
          <w:sz w:val="22"/>
          <w:szCs w:val="22"/>
        </w:rPr>
        <w:t xml:space="preserve">обезвреживания, </w:t>
      </w:r>
      <w:r w:rsidRPr="00EA6379">
        <w:rPr>
          <w:rFonts w:ascii="Times New Roman" w:hAnsi="Times New Roman" w:cs="Times New Roman"/>
          <w:sz w:val="22"/>
          <w:szCs w:val="22"/>
        </w:rPr>
        <w:t>захоронения твердых коммунальных отходов;</w:t>
      </w:r>
    </w:p>
    <w:p w14:paraId="4174518F" w14:textId="00E562FA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 xml:space="preserve">Контейнер </w:t>
      </w:r>
      <w:r w:rsidRPr="00EA6379">
        <w:rPr>
          <w:rFonts w:ascii="Times New Roman" w:hAnsi="Times New Roman" w:cs="Times New Roman"/>
          <w:sz w:val="22"/>
          <w:szCs w:val="22"/>
        </w:rPr>
        <w:t xml:space="preserve">– мусоросборник, предназначенный для складирования отходов, за исключением крупногабаритных отходов и строительных отходов. </w:t>
      </w:r>
    </w:p>
    <w:p w14:paraId="2669BEC1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>Контейнерная площадка</w:t>
      </w:r>
      <w:r w:rsidRPr="00EA6379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</w:t>
      </w:r>
    </w:p>
    <w:p w14:paraId="41C7C9DB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 xml:space="preserve">Крупногабаритные отходы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14:paraId="2897A4EF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>Мусоровоз</w:t>
      </w:r>
      <w:r w:rsidRPr="00EA6379">
        <w:rPr>
          <w:rFonts w:ascii="Times New Roman" w:hAnsi="Times New Roman" w:cs="Times New Roman"/>
          <w:sz w:val="22"/>
          <w:szCs w:val="22"/>
        </w:rPr>
        <w:t xml:space="preserve">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транспортное средство категории N, используемое для перевозки твердых коммунальных отходов;</w:t>
      </w:r>
    </w:p>
    <w:p w14:paraId="5C9F3E83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 xml:space="preserve">Потребитель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собственник твердых коммунальных отходов или уполномоченное им лицо, заключившее или обязанное заключить с региональным оператором договор на оказание услуг по обращению с твердыми коммунальными отходами;</w:t>
      </w:r>
    </w:p>
    <w:p w14:paraId="642E11B0" w14:textId="77777777" w:rsidR="00D95D26" w:rsidRPr="00EA6379" w:rsidRDefault="00D95D26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EA6379">
        <w:rPr>
          <w:rFonts w:ascii="Times New Roman" w:hAnsi="Times New Roman" w:cs="Times New Roman"/>
          <w:b/>
          <w:bCs/>
          <w:sz w:val="22"/>
          <w:szCs w:val="22"/>
        </w:rPr>
        <w:t xml:space="preserve">Норматив накопления твердых коммунальных отходов </w:t>
      </w:r>
      <w:r w:rsidR="006E48EF" w:rsidRPr="00EA6379">
        <w:rPr>
          <w:rFonts w:ascii="Times New Roman" w:hAnsi="Times New Roman" w:cs="Times New Roman"/>
          <w:sz w:val="22"/>
          <w:szCs w:val="22"/>
        </w:rPr>
        <w:t>–</w:t>
      </w:r>
      <w:r w:rsidRPr="00EA6379">
        <w:rPr>
          <w:rFonts w:ascii="Times New Roman" w:hAnsi="Times New Roman" w:cs="Times New Roman"/>
          <w:sz w:val="22"/>
          <w:szCs w:val="22"/>
        </w:rPr>
        <w:t xml:space="preserve"> среднее количество твердых коммунальных отходов, образующихся в единицу времени.</w:t>
      </w:r>
    </w:p>
    <w:p w14:paraId="554F7218" w14:textId="77777777" w:rsidR="00C24420" w:rsidRPr="00EA6379" w:rsidRDefault="00C24420" w:rsidP="00C24420">
      <w:pPr>
        <w:pStyle w:val="ConsPlusNonformat"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56696E91" w14:textId="77777777" w:rsidR="00DA42CE" w:rsidRPr="00EA6379" w:rsidRDefault="00DA42CE" w:rsidP="00C24420">
      <w:pPr>
        <w:pStyle w:val="af1"/>
        <w:widowControl w:val="0"/>
        <w:numPr>
          <w:ilvl w:val="0"/>
          <w:numId w:val="4"/>
        </w:numPr>
        <w:suppressLineNumbers/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4" w:name="_Hlk505678950"/>
      <w:r w:rsidRPr="00EA6379">
        <w:rPr>
          <w:rFonts w:ascii="Times New Roman" w:hAnsi="Times New Roman"/>
          <w:b/>
        </w:rPr>
        <w:t xml:space="preserve">Предмет </w:t>
      </w:r>
      <w:r w:rsidR="00EF3E1D" w:rsidRPr="00EA6379">
        <w:rPr>
          <w:rFonts w:ascii="Times New Roman" w:hAnsi="Times New Roman"/>
          <w:b/>
        </w:rPr>
        <w:t>Д</w:t>
      </w:r>
      <w:r w:rsidRPr="00EA6379">
        <w:rPr>
          <w:rFonts w:ascii="Times New Roman" w:hAnsi="Times New Roman"/>
          <w:b/>
        </w:rPr>
        <w:t>оговора</w:t>
      </w:r>
    </w:p>
    <w:p w14:paraId="25C3A484" w14:textId="3319FB08" w:rsidR="00B7624A" w:rsidRPr="00EA6379" w:rsidRDefault="00B7624A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EA6379">
        <w:rPr>
          <w:rFonts w:ascii="Times New Roman" w:hAnsi="Times New Roman"/>
          <w:lang w:eastAsia="ar-SA"/>
        </w:rPr>
        <w:t xml:space="preserve">По настоящему </w:t>
      </w:r>
      <w:r w:rsidR="00EF3E1D" w:rsidRPr="00EA6379">
        <w:rPr>
          <w:rFonts w:ascii="Times New Roman" w:hAnsi="Times New Roman"/>
          <w:lang w:eastAsia="ar-SA"/>
        </w:rPr>
        <w:t>Д</w:t>
      </w:r>
      <w:r w:rsidRPr="00EA6379">
        <w:rPr>
          <w:rFonts w:ascii="Times New Roman" w:hAnsi="Times New Roman"/>
          <w:lang w:eastAsia="ar-SA"/>
        </w:rPr>
        <w:t xml:space="preserve">оговору на оказание услуг по обращению с твердыми коммунальными отходами </w:t>
      </w:r>
      <w:r w:rsidR="00EF3E1D" w:rsidRPr="00EA6379">
        <w:rPr>
          <w:rFonts w:ascii="Times New Roman" w:hAnsi="Times New Roman"/>
          <w:lang w:eastAsia="ar-SA"/>
        </w:rPr>
        <w:t xml:space="preserve">(далее по тексту – Договор) </w:t>
      </w:r>
      <w:r w:rsidRPr="00EA6379">
        <w:rPr>
          <w:rFonts w:ascii="Times New Roman" w:hAnsi="Times New Roman"/>
          <w:lang w:eastAsia="ar-SA"/>
        </w:rPr>
        <w:t xml:space="preserve">Региональный оператор обязуется </w:t>
      </w:r>
      <w:r w:rsidRPr="00EA6379">
        <w:rPr>
          <w:rFonts w:ascii="Times New Roman" w:hAnsi="Times New Roman"/>
          <w:lang w:eastAsia="ar-SA"/>
        </w:rPr>
        <w:lastRenderedPageBreak/>
        <w:t>обеспечить прие</w:t>
      </w:r>
      <w:r w:rsidR="00893590" w:rsidRPr="00EA6379">
        <w:rPr>
          <w:rFonts w:ascii="Times New Roman" w:hAnsi="Times New Roman"/>
          <w:lang w:eastAsia="ar-SA"/>
        </w:rPr>
        <w:t xml:space="preserve">м твердых коммунальных отходов </w:t>
      </w:r>
      <w:r w:rsidRPr="00EA6379">
        <w:rPr>
          <w:rFonts w:ascii="Times New Roman" w:hAnsi="Times New Roman"/>
          <w:lang w:eastAsia="ar-SA"/>
        </w:rPr>
        <w:t xml:space="preserve">в объеме и месте, которые определены в настоящем </w:t>
      </w:r>
      <w:r w:rsidR="00EF3E1D" w:rsidRPr="00EA6379">
        <w:rPr>
          <w:rFonts w:ascii="Times New Roman" w:hAnsi="Times New Roman"/>
          <w:lang w:eastAsia="ar-SA"/>
        </w:rPr>
        <w:t>Д</w:t>
      </w:r>
      <w:r w:rsidRPr="00EA6379">
        <w:rPr>
          <w:rFonts w:ascii="Times New Roman" w:hAnsi="Times New Roman"/>
          <w:lang w:eastAsia="ar-SA"/>
        </w:rPr>
        <w:t xml:space="preserve">оговоре, </w:t>
      </w:r>
      <w:r w:rsidR="006A1E3D" w:rsidRPr="00EA6379">
        <w:rPr>
          <w:rFonts w:ascii="Times New Roman" w:hAnsi="Times New Roman"/>
          <w:lang w:eastAsia="ar-SA"/>
        </w:rPr>
        <w:t>а также</w:t>
      </w:r>
      <w:r w:rsidRPr="00EA6379">
        <w:rPr>
          <w:rFonts w:ascii="Times New Roman" w:hAnsi="Times New Roman"/>
          <w:lang w:eastAsia="ar-SA"/>
        </w:rPr>
        <w:t xml:space="preserve"> их транспортирование, обработку,</w:t>
      </w:r>
      <w:r w:rsidR="0031711F" w:rsidRPr="00EA6379">
        <w:rPr>
          <w:rFonts w:ascii="Times New Roman" w:hAnsi="Times New Roman"/>
          <w:lang w:eastAsia="ar-SA"/>
        </w:rPr>
        <w:t xml:space="preserve"> </w:t>
      </w:r>
      <w:r w:rsidR="00DA71EE" w:rsidRPr="00EA6379">
        <w:rPr>
          <w:rFonts w:ascii="Times New Roman" w:hAnsi="Times New Roman"/>
          <w:lang w:eastAsia="ar-SA"/>
        </w:rPr>
        <w:t xml:space="preserve">обезвреживание, </w:t>
      </w:r>
      <w:r w:rsidRPr="00EA6379">
        <w:rPr>
          <w:rFonts w:ascii="Times New Roman" w:hAnsi="Times New Roman"/>
          <w:lang w:eastAsia="ar-SA"/>
        </w:rPr>
        <w:t>захоронение в соответствии с законодательством Российской Федерации, а Потребитель обязуется оплачивать услуги Регионального оператора по цене, определенной в пределах утвержденного в установленном порядке единого тарифа на услугу Регионального оператора.</w:t>
      </w:r>
    </w:p>
    <w:p w14:paraId="5D8B2EBF" w14:textId="7B12B71B" w:rsidR="00B7624A" w:rsidRPr="00EA6379" w:rsidRDefault="00B7624A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EA6379">
        <w:rPr>
          <w:rFonts w:ascii="Times New Roman" w:hAnsi="Times New Roman"/>
          <w:lang w:eastAsia="ar-SA"/>
        </w:rPr>
        <w:t>Объем твердых коммунальных отходов, места накопления твердых коммунальных отходов, в том числе крупногабаритных отходов,</w:t>
      </w:r>
      <w:r w:rsidR="006A1E3D" w:rsidRPr="00EA6379">
        <w:rPr>
          <w:rFonts w:ascii="Times New Roman" w:hAnsi="Times New Roman"/>
          <w:lang w:eastAsia="ar-SA"/>
        </w:rPr>
        <w:t xml:space="preserve"> </w:t>
      </w:r>
      <w:r w:rsidRPr="00EA6379">
        <w:rPr>
          <w:rFonts w:ascii="Times New Roman" w:hAnsi="Times New Roman"/>
          <w:lang w:eastAsia="ar-SA"/>
        </w:rPr>
        <w:t xml:space="preserve">периодичность вывоза твердых коммунальных отходов, а также информация в графическом виде о размещении мест накопления твердых коммунальных отходов и подъездных путей к ним  определяются согласно приложению к настоящему </w:t>
      </w:r>
      <w:r w:rsidR="00EF3E1D" w:rsidRPr="00EA6379">
        <w:rPr>
          <w:rFonts w:ascii="Times New Roman" w:hAnsi="Times New Roman"/>
          <w:lang w:eastAsia="ar-SA"/>
        </w:rPr>
        <w:t>Д</w:t>
      </w:r>
      <w:r w:rsidRPr="00EA6379">
        <w:rPr>
          <w:rFonts w:ascii="Times New Roman" w:hAnsi="Times New Roman"/>
          <w:lang w:eastAsia="ar-SA"/>
        </w:rPr>
        <w:t>оговору.</w:t>
      </w:r>
    </w:p>
    <w:p w14:paraId="3F8D4A93" w14:textId="77777777" w:rsidR="00B7624A" w:rsidRPr="00EA6379" w:rsidRDefault="00B7624A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bookmarkStart w:id="5" w:name="_Hlk510517111"/>
      <w:r w:rsidRPr="00EA6379">
        <w:rPr>
          <w:rFonts w:ascii="Times New Roman" w:hAnsi="Times New Roman"/>
          <w:lang w:eastAsia="ar-SA"/>
        </w:rPr>
        <w:t>Способы складирования твердых коммунальных</w:t>
      </w:r>
      <w:r w:rsidR="006A1E3D" w:rsidRPr="00EA6379">
        <w:rPr>
          <w:rFonts w:ascii="Times New Roman" w:hAnsi="Times New Roman"/>
          <w:lang w:eastAsia="ar-SA"/>
        </w:rPr>
        <w:t>,</w:t>
      </w:r>
      <w:r w:rsidRPr="00EA6379">
        <w:rPr>
          <w:rFonts w:ascii="Times New Roman" w:hAnsi="Times New Roman"/>
          <w:lang w:eastAsia="ar-SA"/>
        </w:rPr>
        <w:t xml:space="preserve"> </w:t>
      </w:r>
      <w:r w:rsidR="00D95D26" w:rsidRPr="00EA6379">
        <w:rPr>
          <w:rFonts w:ascii="Times New Roman" w:hAnsi="Times New Roman"/>
          <w:lang w:eastAsia="ar-SA"/>
        </w:rPr>
        <w:t>в том числе</w:t>
      </w:r>
      <w:r w:rsidRPr="00EA6379">
        <w:rPr>
          <w:rFonts w:ascii="Times New Roman" w:hAnsi="Times New Roman"/>
          <w:lang w:eastAsia="ar-SA"/>
        </w:rPr>
        <w:t xml:space="preserve"> крупногабаритных отходов</w:t>
      </w:r>
      <w:r w:rsidR="006A1E3D" w:rsidRPr="00EA6379">
        <w:rPr>
          <w:rFonts w:ascii="Times New Roman" w:hAnsi="Times New Roman"/>
          <w:lang w:eastAsia="ar-SA"/>
        </w:rPr>
        <w:t>,</w:t>
      </w:r>
      <w:r w:rsidRPr="00EA6379">
        <w:rPr>
          <w:rFonts w:ascii="Times New Roman" w:hAnsi="Times New Roman"/>
          <w:lang w:eastAsia="ar-SA"/>
        </w:rPr>
        <w:t xml:space="preserve"> определя</w:t>
      </w:r>
      <w:r w:rsidR="00D95D26" w:rsidRPr="00EA6379">
        <w:rPr>
          <w:rFonts w:ascii="Times New Roman" w:hAnsi="Times New Roman"/>
          <w:lang w:eastAsia="ar-SA"/>
        </w:rPr>
        <w:t>ю</w:t>
      </w:r>
      <w:r w:rsidRPr="00EA6379">
        <w:rPr>
          <w:rFonts w:ascii="Times New Roman" w:hAnsi="Times New Roman"/>
          <w:lang w:eastAsia="ar-SA"/>
        </w:rPr>
        <w:t>тся с учетом имеющихся технологических возможностей и осуществля</w:t>
      </w:r>
      <w:r w:rsidR="00D95D26" w:rsidRPr="00EA6379">
        <w:rPr>
          <w:rFonts w:ascii="Times New Roman" w:hAnsi="Times New Roman"/>
          <w:lang w:eastAsia="ar-SA"/>
        </w:rPr>
        <w:t>ю</w:t>
      </w:r>
      <w:r w:rsidRPr="00EA6379">
        <w:rPr>
          <w:rFonts w:ascii="Times New Roman" w:hAnsi="Times New Roman"/>
          <w:lang w:eastAsia="ar-SA"/>
        </w:rPr>
        <w:t>тся способ</w:t>
      </w:r>
      <w:r w:rsidR="00D95D26" w:rsidRPr="00EA6379">
        <w:rPr>
          <w:rFonts w:ascii="Times New Roman" w:hAnsi="Times New Roman"/>
          <w:lang w:eastAsia="ar-SA"/>
        </w:rPr>
        <w:t>а</w:t>
      </w:r>
      <w:r w:rsidRPr="00EA6379">
        <w:rPr>
          <w:rFonts w:ascii="Times New Roman" w:hAnsi="Times New Roman"/>
          <w:lang w:eastAsia="ar-SA"/>
        </w:rPr>
        <w:t>м</w:t>
      </w:r>
      <w:r w:rsidR="00D95D26" w:rsidRPr="00EA6379">
        <w:rPr>
          <w:rFonts w:ascii="Times New Roman" w:hAnsi="Times New Roman"/>
          <w:lang w:eastAsia="ar-SA"/>
        </w:rPr>
        <w:t>и</w:t>
      </w:r>
      <w:r w:rsidRPr="00EA6379">
        <w:rPr>
          <w:rFonts w:ascii="Times New Roman" w:hAnsi="Times New Roman"/>
          <w:lang w:eastAsia="ar-SA"/>
        </w:rPr>
        <w:t>, указанн</w:t>
      </w:r>
      <w:r w:rsidR="00D95D26" w:rsidRPr="00EA6379">
        <w:rPr>
          <w:rFonts w:ascii="Times New Roman" w:hAnsi="Times New Roman"/>
          <w:lang w:eastAsia="ar-SA"/>
        </w:rPr>
        <w:t>ы</w:t>
      </w:r>
      <w:r w:rsidRPr="00EA6379">
        <w:rPr>
          <w:rFonts w:ascii="Times New Roman" w:hAnsi="Times New Roman"/>
          <w:lang w:eastAsia="ar-SA"/>
        </w:rPr>
        <w:t>м</w:t>
      </w:r>
      <w:r w:rsidR="00D95D26" w:rsidRPr="00EA6379">
        <w:rPr>
          <w:rFonts w:ascii="Times New Roman" w:hAnsi="Times New Roman"/>
          <w:lang w:eastAsia="ar-SA"/>
        </w:rPr>
        <w:t>и</w:t>
      </w:r>
      <w:r w:rsidRPr="00EA6379">
        <w:rPr>
          <w:rFonts w:ascii="Times New Roman" w:hAnsi="Times New Roman"/>
          <w:lang w:eastAsia="ar-SA"/>
        </w:rPr>
        <w:t xml:space="preserve"> в приложении к настоящему </w:t>
      </w:r>
      <w:r w:rsidR="00EF3E1D" w:rsidRPr="00EA6379">
        <w:rPr>
          <w:rFonts w:ascii="Times New Roman" w:hAnsi="Times New Roman"/>
          <w:lang w:eastAsia="ar-SA"/>
        </w:rPr>
        <w:t>Д</w:t>
      </w:r>
      <w:r w:rsidRPr="00EA6379">
        <w:rPr>
          <w:rFonts w:ascii="Times New Roman" w:hAnsi="Times New Roman"/>
          <w:lang w:eastAsia="ar-SA"/>
        </w:rPr>
        <w:t>оговору.</w:t>
      </w:r>
    </w:p>
    <w:p w14:paraId="2A72C68A" w14:textId="6A961558" w:rsidR="00B7624A" w:rsidRPr="00EA6379" w:rsidRDefault="00B7624A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EA6379">
        <w:rPr>
          <w:rFonts w:ascii="Times New Roman" w:hAnsi="Times New Roman"/>
          <w:lang w:eastAsia="ar-SA"/>
        </w:rPr>
        <w:t xml:space="preserve">Дата начала оказания услуг по обращению с твердыми коммунальными отходами: </w:t>
      </w:r>
      <w:r w:rsidR="00DA71EE" w:rsidRPr="00EA6379">
        <w:rPr>
          <w:rFonts w:ascii="Times New Roman" w:hAnsi="Times New Roman"/>
          <w:lang w:eastAsia="ar-SA"/>
        </w:rPr>
        <w:t>с первого числа месяца, следующего за месяцем вступления в действие единого тарифа на услугу Регионального оператора. В случае, если указанный тариф вступает в действие с первого числа месяца, датой начала оказания услуг является первое число месяца вступления в действие единого тарифа.</w:t>
      </w:r>
    </w:p>
    <w:p w14:paraId="63D8DC8E" w14:textId="77777777" w:rsidR="00C24420" w:rsidRPr="00EA6379" w:rsidRDefault="00C24420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</w:p>
    <w:bookmarkEnd w:id="4"/>
    <w:bookmarkEnd w:id="5"/>
    <w:p w14:paraId="3970D1BE" w14:textId="77777777" w:rsidR="00DA42CE" w:rsidRPr="00EA6379" w:rsidRDefault="00DA42CE" w:rsidP="00C24420">
      <w:pPr>
        <w:pStyle w:val="af1"/>
        <w:widowControl w:val="0"/>
        <w:numPr>
          <w:ilvl w:val="0"/>
          <w:numId w:val="4"/>
        </w:numPr>
        <w:suppressLineNumbers/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 xml:space="preserve">Сроки и порядок оплаты по </w:t>
      </w:r>
      <w:r w:rsidR="00EF3E1D" w:rsidRPr="00EA6379">
        <w:rPr>
          <w:rFonts w:ascii="Times New Roman" w:hAnsi="Times New Roman"/>
          <w:b/>
        </w:rPr>
        <w:t>Д</w:t>
      </w:r>
      <w:r w:rsidRPr="00EA6379">
        <w:rPr>
          <w:rFonts w:ascii="Times New Roman" w:hAnsi="Times New Roman"/>
          <w:b/>
        </w:rPr>
        <w:t>оговору</w:t>
      </w:r>
    </w:p>
    <w:p w14:paraId="382B44BC" w14:textId="77777777" w:rsidR="006A1E3D" w:rsidRPr="00EA6379" w:rsidRDefault="00DA42CE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bookmarkStart w:id="6" w:name="_Hlk505678963"/>
      <w:bookmarkStart w:id="7" w:name="_Hlk484187984"/>
      <w:r w:rsidRPr="00EA6379">
        <w:rPr>
          <w:rFonts w:ascii="Times New Roman" w:hAnsi="Times New Roman"/>
          <w:lang w:eastAsia="ar-SA"/>
        </w:rPr>
        <w:t xml:space="preserve">Под расчетным периодом по настоящему </w:t>
      </w:r>
      <w:r w:rsidR="00EF3E1D" w:rsidRPr="00EA6379">
        <w:rPr>
          <w:rFonts w:ascii="Times New Roman" w:hAnsi="Times New Roman"/>
          <w:lang w:eastAsia="ar-SA"/>
        </w:rPr>
        <w:t>Д</w:t>
      </w:r>
      <w:r w:rsidRPr="00EA6379">
        <w:rPr>
          <w:rFonts w:ascii="Times New Roman" w:hAnsi="Times New Roman"/>
          <w:lang w:eastAsia="ar-SA"/>
        </w:rPr>
        <w:t>оговору понимается один календарный месяц.</w:t>
      </w:r>
      <w:r w:rsidR="006A1E3D" w:rsidRPr="00EA6379">
        <w:rPr>
          <w:rFonts w:ascii="Times New Roman" w:hAnsi="Times New Roman"/>
          <w:lang w:eastAsia="ar-SA"/>
        </w:rPr>
        <w:t xml:space="preserve"> </w:t>
      </w:r>
    </w:p>
    <w:p w14:paraId="6EF8AA8C" w14:textId="4A6B02EB" w:rsidR="00DA42CE" w:rsidRPr="00EA6379" w:rsidRDefault="006A1E3D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lang w:eastAsia="ar-SA"/>
        </w:rPr>
      </w:pPr>
      <w:r w:rsidRPr="00EA6379">
        <w:rPr>
          <w:rFonts w:ascii="Times New Roman" w:hAnsi="Times New Roman"/>
          <w:lang w:eastAsia="ar-SA"/>
        </w:rPr>
        <w:t>О</w:t>
      </w:r>
      <w:r w:rsidR="00DA42CE" w:rsidRPr="00EA6379">
        <w:rPr>
          <w:rFonts w:ascii="Times New Roman" w:hAnsi="Times New Roman"/>
          <w:lang w:eastAsia="ar-SA"/>
        </w:rPr>
        <w:t xml:space="preserve">плата услуг по настоящему </w:t>
      </w:r>
      <w:r w:rsidR="00EF3E1D" w:rsidRPr="00EA6379">
        <w:rPr>
          <w:rFonts w:ascii="Times New Roman" w:hAnsi="Times New Roman"/>
          <w:lang w:eastAsia="ar-SA"/>
        </w:rPr>
        <w:t>Д</w:t>
      </w:r>
      <w:r w:rsidR="00DA42CE" w:rsidRPr="00EA6379">
        <w:rPr>
          <w:rFonts w:ascii="Times New Roman" w:hAnsi="Times New Roman"/>
          <w:lang w:eastAsia="ar-SA"/>
        </w:rPr>
        <w:t>оговору осуществляется по цене, определенной в пределах утвержденного в установленном порядке единого тарифа на услугу Регионального оператора.</w:t>
      </w:r>
    </w:p>
    <w:p w14:paraId="0E718040" w14:textId="2030898A" w:rsidR="00885BA3" w:rsidRPr="00EA6379" w:rsidRDefault="00D95D26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8" w:name="_Hlk505678986"/>
      <w:bookmarkEnd w:id="6"/>
      <w:r w:rsidRPr="00EA6379">
        <w:rPr>
          <w:rFonts w:ascii="Times New Roman" w:hAnsi="Times New Roman"/>
        </w:rPr>
        <w:t xml:space="preserve">Расчет размера платы за </w:t>
      </w:r>
      <w:bookmarkStart w:id="9" w:name="_Hlk515350084"/>
      <w:r w:rsidRPr="00EA6379">
        <w:rPr>
          <w:rFonts w:ascii="Times New Roman" w:hAnsi="Times New Roman"/>
        </w:rPr>
        <w:t>коммунальную услугу по обращению с твердыми</w:t>
      </w:r>
      <w:r w:rsidR="00E771D3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 xml:space="preserve">коммунальными отходами </w:t>
      </w:r>
      <w:bookmarkEnd w:id="9"/>
      <w:r w:rsidRPr="00EA6379">
        <w:rPr>
          <w:rFonts w:ascii="Times New Roman" w:hAnsi="Times New Roman"/>
        </w:rPr>
        <w:t>осуществляется в порядке, предусмотренном действующим законодательством РФ</w:t>
      </w:r>
      <w:r w:rsidR="00E771D3" w:rsidRPr="00EA6379">
        <w:rPr>
          <w:rFonts w:ascii="Times New Roman" w:hAnsi="Times New Roman"/>
        </w:rPr>
        <w:t xml:space="preserve"> </w:t>
      </w:r>
      <w:r w:rsidR="00885BA3" w:rsidRPr="00EA6379">
        <w:rPr>
          <w:rFonts w:ascii="Times New Roman" w:hAnsi="Times New Roman"/>
        </w:rPr>
        <w:t>по следующей формуле:</w:t>
      </w:r>
    </w:p>
    <w:p w14:paraId="01194509" w14:textId="2AA75D8C" w:rsidR="00351D13" w:rsidRPr="00EA6379" w:rsidRDefault="008632D9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тко</m:t>
              </m:r>
            </m:sup>
          </m:sSub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отх</m:t>
              </m:r>
            </m:sup>
          </m:sSup>
        </m:oMath>
      </m:oMathPara>
    </w:p>
    <w:p w14:paraId="40FEA1B6" w14:textId="7AB279C3" w:rsidR="00351D13" w:rsidRPr="00EA6379" w:rsidRDefault="00351D13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где:</w:t>
      </w:r>
    </w:p>
    <w:p w14:paraId="41530E30" w14:textId="14EE5A0F" w:rsidR="00351D13" w:rsidRPr="00EA6379" w:rsidRDefault="00351D13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proofErr w:type="spellStart"/>
      <w:r w:rsidRPr="00EA6379">
        <w:rPr>
          <w:rFonts w:ascii="Times New Roman" w:hAnsi="Times New Roman"/>
        </w:rPr>
        <w:t>Р</w:t>
      </w:r>
      <w:r w:rsidRPr="00EA6379">
        <w:rPr>
          <w:rFonts w:ascii="Times New Roman" w:hAnsi="Times New Roman"/>
          <w:vertAlign w:val="subscript"/>
        </w:rPr>
        <w:t>i</w:t>
      </w:r>
      <w:proofErr w:type="spellEnd"/>
      <w:r w:rsidRPr="00EA6379">
        <w:rPr>
          <w:rFonts w:ascii="Times New Roman" w:hAnsi="Times New Roman"/>
        </w:rPr>
        <w:t xml:space="preserve"> – размер платы за коммунальную услугу по обращению с ТКО за расчетный период для </w:t>
      </w:r>
      <w:proofErr w:type="spellStart"/>
      <w:r w:rsidRPr="00EA6379">
        <w:rPr>
          <w:rFonts w:ascii="Times New Roman" w:hAnsi="Times New Roman"/>
          <w:lang w:val="en-US"/>
        </w:rPr>
        <w:t>i</w:t>
      </w:r>
      <w:proofErr w:type="spellEnd"/>
      <w:r w:rsidRPr="00EA6379">
        <w:rPr>
          <w:rFonts w:ascii="Times New Roman" w:hAnsi="Times New Roman"/>
        </w:rPr>
        <w:t>-потребителя</w:t>
      </w:r>
    </w:p>
    <w:p w14:paraId="1701BC01" w14:textId="015642A9" w:rsidR="00351D13" w:rsidRPr="00EA6379" w:rsidRDefault="008632D9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тко</m:t>
            </m:r>
          </m:sup>
        </m:sSubSup>
      </m:oMath>
      <w:r w:rsidR="00351D13" w:rsidRPr="00EA6379">
        <w:rPr>
          <w:rFonts w:ascii="Times New Roman" w:hAnsi="Times New Roman"/>
        </w:rPr>
        <w:t xml:space="preserve"> – количество твердых коммунальных отходов за расчетный период для </w:t>
      </w:r>
      <w:proofErr w:type="spellStart"/>
      <w:r w:rsidR="00351D13" w:rsidRPr="00EA6379">
        <w:rPr>
          <w:rFonts w:ascii="Times New Roman" w:hAnsi="Times New Roman"/>
          <w:lang w:val="en-US"/>
        </w:rPr>
        <w:t>i</w:t>
      </w:r>
      <w:proofErr w:type="spellEnd"/>
      <w:r w:rsidR="00351D13" w:rsidRPr="00EA6379">
        <w:rPr>
          <w:rFonts w:ascii="Times New Roman" w:hAnsi="Times New Roman"/>
        </w:rPr>
        <w:t xml:space="preserve">-потребителя, определяемое в соответствии с п. </w:t>
      </w:r>
      <w:r w:rsidR="0060582D" w:rsidRPr="00EA6379">
        <w:rPr>
          <w:rFonts w:ascii="Times New Roman" w:hAnsi="Times New Roman"/>
        </w:rPr>
        <w:t>5.</w:t>
      </w:r>
      <w:r w:rsidR="00DF3028" w:rsidRPr="00EA6379">
        <w:rPr>
          <w:rFonts w:ascii="Times New Roman" w:hAnsi="Times New Roman"/>
        </w:rPr>
        <w:t>2</w:t>
      </w:r>
      <w:r w:rsidR="0060582D" w:rsidRPr="00EA6379">
        <w:rPr>
          <w:rFonts w:ascii="Times New Roman" w:hAnsi="Times New Roman"/>
        </w:rPr>
        <w:t xml:space="preserve">. </w:t>
      </w:r>
      <w:r w:rsidR="00351D13" w:rsidRPr="00EA6379">
        <w:rPr>
          <w:rFonts w:ascii="Times New Roman" w:hAnsi="Times New Roman"/>
        </w:rPr>
        <w:t>настоящего договора</w:t>
      </w:r>
    </w:p>
    <w:p w14:paraId="072CBF7E" w14:textId="7265136E" w:rsidR="00351D13" w:rsidRPr="00EA6379" w:rsidRDefault="008632D9" w:rsidP="000D7EFD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отх</m:t>
            </m:r>
          </m:sup>
        </m:sSup>
      </m:oMath>
      <w:r w:rsidR="00351D13" w:rsidRPr="00EA6379">
        <w:rPr>
          <w:rFonts w:ascii="Times New Roman" w:hAnsi="Times New Roman"/>
        </w:rPr>
        <w:t xml:space="preserve"> – цена на коммунальную услугу по обращению с ТКО, определенная в пределах утвержденного в установленном порядке единого тарифа на услугу регионального оператора по обращению с ТКО.</w:t>
      </w:r>
    </w:p>
    <w:p w14:paraId="3351CBDA" w14:textId="77777777" w:rsidR="00DA42CE" w:rsidRPr="00EA6379" w:rsidRDefault="00885BA3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Плата за коммунальную услугу по обращению с твердыми коммунальными отходами начисляется </w:t>
      </w:r>
      <w:r w:rsidR="00DA42CE" w:rsidRPr="00EA6379">
        <w:rPr>
          <w:rFonts w:ascii="Times New Roman" w:hAnsi="Times New Roman"/>
        </w:rPr>
        <w:t xml:space="preserve">Региональным оператором с даты начала оказания услуг, указанной в пункте </w:t>
      </w:r>
      <w:r w:rsidR="006B105A" w:rsidRPr="00EA6379">
        <w:rPr>
          <w:rFonts w:ascii="Times New Roman" w:hAnsi="Times New Roman"/>
        </w:rPr>
        <w:t>1.</w:t>
      </w:r>
      <w:r w:rsidR="00DA42CE" w:rsidRPr="00EA6379">
        <w:rPr>
          <w:rFonts w:ascii="Times New Roman" w:hAnsi="Times New Roman"/>
        </w:rPr>
        <w:t>4</w:t>
      </w:r>
      <w:r w:rsidR="006B105A" w:rsidRPr="00EA6379">
        <w:rPr>
          <w:rFonts w:ascii="Times New Roman" w:hAnsi="Times New Roman"/>
        </w:rPr>
        <w:t>.</w:t>
      </w:r>
      <w:r w:rsidR="00DA42CE" w:rsidRPr="00EA6379">
        <w:rPr>
          <w:rFonts w:ascii="Times New Roman" w:hAnsi="Times New Roman"/>
        </w:rPr>
        <w:t xml:space="preserve"> настоящего </w:t>
      </w:r>
      <w:r w:rsidR="005112F1" w:rsidRPr="00EA6379">
        <w:rPr>
          <w:rFonts w:ascii="Times New Roman" w:hAnsi="Times New Roman"/>
        </w:rPr>
        <w:t>Д</w:t>
      </w:r>
      <w:r w:rsidR="00DA42CE" w:rsidRPr="00EA6379">
        <w:rPr>
          <w:rFonts w:ascii="Times New Roman" w:hAnsi="Times New Roman"/>
        </w:rPr>
        <w:t>оговора.</w:t>
      </w:r>
    </w:p>
    <w:p w14:paraId="6406314D" w14:textId="77777777" w:rsidR="00E771D3" w:rsidRPr="00EA6379" w:rsidRDefault="00E771D3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Потребитель оплачивает услуги по обращению с твердыми коммунальными отходами в следующем порядке:</w:t>
      </w:r>
    </w:p>
    <w:p w14:paraId="251E7FBC" w14:textId="77777777" w:rsidR="005F2963" w:rsidRPr="00EA6379" w:rsidRDefault="005F2963" w:rsidP="000D7EFD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/>
        </w:rPr>
      </w:pPr>
      <w:bookmarkStart w:id="10" w:name="_Hlk517966216"/>
      <w:bookmarkStart w:id="11" w:name="_Hlk505679097"/>
      <w:bookmarkEnd w:id="7"/>
      <w:bookmarkEnd w:id="8"/>
      <w:r w:rsidRPr="00EA6379">
        <w:rPr>
          <w:rFonts w:ascii="Times New Roman" w:hAnsi="Times New Roman"/>
        </w:rPr>
        <w:t>35 процентов стоимости услуг по обращению с твердыми коммунальными отходами в месяце, за который осуществляется оплата, вносится до 18-го числа текущего месяца, 50 процентов стоимости указанных услуг в месяце, за который осуществляется оплата, вносится до истечения текущего месяца;</w:t>
      </w:r>
    </w:p>
    <w:p w14:paraId="1E171A4D" w14:textId="054FD0FE" w:rsidR="005F2963" w:rsidRPr="00EA6379" w:rsidRDefault="005F2963" w:rsidP="000D7EFD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оплата </w:t>
      </w:r>
      <w:r w:rsidR="000D7EFD" w:rsidRPr="00EA6379">
        <w:rPr>
          <w:rFonts w:ascii="Times New Roman" w:hAnsi="Times New Roman"/>
        </w:rPr>
        <w:t>фактически оказанных в истекшем месяце услуг</w:t>
      </w:r>
      <w:r w:rsidRPr="00EA6379">
        <w:rPr>
          <w:rFonts w:ascii="Times New Roman" w:hAnsi="Times New Roman"/>
        </w:rPr>
        <w:t xml:space="preserve"> по обращению с твердыми коммунальными отходами с учетом средств, ранее внесенных потребителем в качестве оплаты за такие услуги, оказанные в расчетном периоде, осуществляется до 10-го числа месяца, следующего за месяцем, за который осуществляется оплата. </w:t>
      </w:r>
    </w:p>
    <w:p w14:paraId="1D1BAF33" w14:textId="561203D1" w:rsidR="00443032" w:rsidRPr="00EA6379" w:rsidRDefault="005F2963" w:rsidP="000D7EFD">
      <w:pPr>
        <w:tabs>
          <w:tab w:val="left" w:pos="567"/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 случае если объем фактически оказанных услуг по обращению с твердыми коммунальными отходами за истекший месяц меньше объема, определенного настоящим договором, излишне уплаченная сумма засчитывается в счет предстоящего платежа за следующий месяц</w:t>
      </w:r>
      <w:bookmarkEnd w:id="10"/>
      <w:r w:rsidR="00576217" w:rsidRPr="00EA6379">
        <w:rPr>
          <w:rFonts w:ascii="Times New Roman" w:hAnsi="Times New Roman"/>
        </w:rPr>
        <w:t>.</w:t>
      </w:r>
    </w:p>
    <w:p w14:paraId="76584515" w14:textId="2D5B2809" w:rsidR="00FF4C58" w:rsidRPr="00EA6379" w:rsidRDefault="008A25AE" w:rsidP="000D7EFD">
      <w:pPr>
        <w:numPr>
          <w:ilvl w:val="1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Датой оплаты считается дата поступления денежных средств на расчетный счет Регионального оператора. </w:t>
      </w:r>
    </w:p>
    <w:p w14:paraId="46880790" w14:textId="77777777" w:rsidR="00576217" w:rsidRPr="00EA6379" w:rsidRDefault="00576217" w:rsidP="000D7EFD">
      <w:pPr>
        <w:pStyle w:val="af1"/>
        <w:widowControl w:val="0"/>
        <w:numPr>
          <w:ilvl w:val="1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</w:rPr>
      </w:pPr>
      <w:bookmarkStart w:id="12" w:name="_Hlk517968120"/>
      <w:bookmarkStart w:id="13" w:name="_Hlk517966402"/>
      <w:r w:rsidRPr="00EA6379">
        <w:rPr>
          <w:rFonts w:ascii="Times New Roman" w:hAnsi="Times New Roman"/>
        </w:rPr>
        <w:t xml:space="preserve">При наличии в платежном документе четких указаний о назначении платежа, в том числе реквизитов договора и (или) реквизитов расчетного документа по которому производится </w:t>
      </w:r>
      <w:r w:rsidRPr="00EA6379">
        <w:rPr>
          <w:rFonts w:ascii="Times New Roman" w:hAnsi="Times New Roman"/>
        </w:rPr>
        <w:lastRenderedPageBreak/>
        <w:t xml:space="preserve">оплата, расчетных периодов, за которые производится оплата, сумма оплаты засчитывается Региональным оператором строго в соответствии с указаниями Потребителя. </w:t>
      </w:r>
    </w:p>
    <w:p w14:paraId="2FCBD53B" w14:textId="0C294863" w:rsidR="00576217" w:rsidRPr="00EA6379" w:rsidRDefault="00576217" w:rsidP="000D7EFD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 случае отсутствия четких указаний по зачислению платежа поступившие денежные средства засчитываются в следующем порядке</w:t>
      </w:r>
      <w:bookmarkEnd w:id="12"/>
      <w:r w:rsidRPr="00EA6379">
        <w:rPr>
          <w:rFonts w:ascii="Times New Roman" w:hAnsi="Times New Roman"/>
        </w:rPr>
        <w:t xml:space="preserve">: </w:t>
      </w:r>
      <w:bookmarkEnd w:id="13"/>
    </w:p>
    <w:p w14:paraId="646036CD" w14:textId="2DA75C8D" w:rsidR="008A25AE" w:rsidRPr="00EA6379" w:rsidRDefault="008A25AE" w:rsidP="000D7EFD">
      <w:pPr>
        <w:pStyle w:val="af1"/>
        <w:widowControl w:val="0"/>
        <w:numPr>
          <w:ilvl w:val="0"/>
          <w:numId w:val="3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 первую очередь погашается задолженность по возмещению государственной пошлины и других издержек по получению исполнения обязательства в порядке календарной очередности возникновения этого рода задолженности;</w:t>
      </w:r>
    </w:p>
    <w:p w14:paraId="5A233661" w14:textId="0CC39335" w:rsidR="008A25AE" w:rsidRPr="00EA6379" w:rsidRDefault="008A25AE" w:rsidP="000D7EFD">
      <w:pPr>
        <w:pStyle w:val="af1"/>
        <w:widowControl w:val="0"/>
        <w:numPr>
          <w:ilvl w:val="0"/>
          <w:numId w:val="32"/>
        </w:numPr>
        <w:suppressLineNumbers/>
        <w:tabs>
          <w:tab w:val="left" w:pos="284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во вторую очередь – задолженность по уплате пеней, штрафов, неустоек, в том числе процентов за пользование чужими денежными средствами в соответствии со ст. 395 ГК РФ в порядке календарной очередности возникновения этого рода задолженности;</w:t>
      </w:r>
    </w:p>
    <w:p w14:paraId="13EA1443" w14:textId="16E24472" w:rsidR="008A25AE" w:rsidRPr="00EA6379" w:rsidRDefault="008A25AE" w:rsidP="000D7EFD">
      <w:pPr>
        <w:pStyle w:val="af1"/>
        <w:widowControl w:val="0"/>
        <w:numPr>
          <w:ilvl w:val="0"/>
          <w:numId w:val="32"/>
        </w:numPr>
        <w:suppressLineNumbers/>
        <w:tabs>
          <w:tab w:val="left" w:pos="284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в третью очередь – сумма основного долга последовательно по расчетным периодам, начиная с наиболее раннего по времени возникновения. </w:t>
      </w:r>
    </w:p>
    <w:p w14:paraId="16180CD5" w14:textId="5AAFC7E2" w:rsidR="008A25AE" w:rsidRPr="00EA6379" w:rsidRDefault="00FF4C58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Денежные средства, поступающие на расчетный счет </w:t>
      </w:r>
      <w:r w:rsidR="009717F1" w:rsidRPr="00EA6379">
        <w:rPr>
          <w:rFonts w:ascii="Times New Roman" w:hAnsi="Times New Roman"/>
        </w:rPr>
        <w:t>Регионального оператора в качестве оплаты п</w:t>
      </w:r>
      <w:r w:rsidR="008A25AE" w:rsidRPr="00EA6379">
        <w:rPr>
          <w:rFonts w:ascii="Times New Roman" w:hAnsi="Times New Roman"/>
        </w:rPr>
        <w:t>о исполнительным листам на взыскание суммы основного долга, судебных расходов и штрафных санкций, засчитывается в порядке</w:t>
      </w:r>
      <w:r w:rsidR="009717F1" w:rsidRPr="00EA6379">
        <w:rPr>
          <w:rFonts w:ascii="Times New Roman" w:hAnsi="Times New Roman"/>
        </w:rPr>
        <w:t>, предусмотренном п. 2.</w:t>
      </w:r>
      <w:r w:rsidR="007E0CC5" w:rsidRPr="00EA6379">
        <w:rPr>
          <w:rFonts w:ascii="Times New Roman" w:hAnsi="Times New Roman"/>
        </w:rPr>
        <w:t>6</w:t>
      </w:r>
      <w:r w:rsidR="009717F1" w:rsidRPr="00EA6379">
        <w:rPr>
          <w:rFonts w:ascii="Times New Roman" w:hAnsi="Times New Roman"/>
        </w:rPr>
        <w:t>. настоящего договора</w:t>
      </w:r>
      <w:r w:rsidR="008A25AE" w:rsidRPr="00EA6379">
        <w:rPr>
          <w:rFonts w:ascii="Times New Roman" w:hAnsi="Times New Roman"/>
        </w:rPr>
        <w:t>.</w:t>
      </w:r>
    </w:p>
    <w:p w14:paraId="33B10D96" w14:textId="77777777" w:rsidR="008A25AE" w:rsidRPr="00EA6379" w:rsidRDefault="00DA42CE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Сверка расчетов по настоящему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оговору проводится между Региональным оператором и Потребителем не реже чем один раз в год по инициативе одной из Сторон путем составления и подписания Сторонами соответствующего акта.</w:t>
      </w:r>
    </w:p>
    <w:p w14:paraId="2A6314E7" w14:textId="77777777" w:rsidR="00D95D26" w:rsidRPr="00EA6379" w:rsidRDefault="00DA42CE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14" w:name="_Hlk516153599"/>
      <w:r w:rsidRPr="00EA6379">
        <w:rPr>
          <w:rFonts w:ascii="Times New Roman" w:hAnsi="Times New Roman"/>
        </w:rPr>
        <w:t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</w:t>
      </w:r>
      <w:r w:rsidR="00634D96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 xml:space="preserve">информационно-телекоммуникационная сеть «Интернет»), позволяющим подтвердить получение такого уведомления адресатом. Другая Сторона обязана подписать акт сверки расчетов в течение </w:t>
      </w:r>
      <w:r w:rsidR="00634D96" w:rsidRPr="00EA6379">
        <w:rPr>
          <w:rFonts w:ascii="Times New Roman" w:hAnsi="Times New Roman"/>
        </w:rPr>
        <w:t>10</w:t>
      </w:r>
      <w:r w:rsidR="00505560" w:rsidRPr="00EA6379">
        <w:rPr>
          <w:rFonts w:ascii="Times New Roman" w:hAnsi="Times New Roman"/>
        </w:rPr>
        <w:t> </w:t>
      </w:r>
      <w:r w:rsidRPr="00EA6379">
        <w:rPr>
          <w:rFonts w:ascii="Times New Roman" w:hAnsi="Times New Roman"/>
        </w:rPr>
        <w:t>рабочих дней со дня его получения или представить мотивированный отказ от его подписания с направлением своего варианта акта сверки расчетов</w:t>
      </w:r>
      <w:r w:rsidR="00D95D26" w:rsidRPr="00EA6379">
        <w:rPr>
          <w:rFonts w:ascii="Times New Roman" w:hAnsi="Times New Roman"/>
        </w:rPr>
        <w:t>, акт сверки расчетов или мотивированный отказ от его подписания с направлением своего варианта акта сверки расчетов, направляется стороной одним из вышеуказанных способов, позволяющим подтвердить получение адресатом.</w:t>
      </w:r>
      <w:bookmarkStart w:id="15" w:name="_Hlk515358500"/>
      <w:r w:rsidR="00634D96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>В случае неполучения ответа в течение 1</w:t>
      </w:r>
      <w:r w:rsidR="00634D96" w:rsidRPr="00EA6379">
        <w:rPr>
          <w:rFonts w:ascii="Times New Roman" w:hAnsi="Times New Roman"/>
        </w:rPr>
        <w:t>5</w:t>
      </w:r>
      <w:r w:rsidRPr="00EA6379">
        <w:rPr>
          <w:rFonts w:ascii="Times New Roman" w:hAnsi="Times New Roman"/>
        </w:rPr>
        <w:t xml:space="preserve"> рабочих дней со дня направления Стороне акта сверки расчетов, направленный акт считается согласованным и подписанным обеими Сторонами.</w:t>
      </w:r>
      <w:r w:rsidR="00D95D26" w:rsidRPr="00EA6379">
        <w:rPr>
          <w:rFonts w:ascii="Times New Roman" w:hAnsi="Times New Roman"/>
        </w:rPr>
        <w:t xml:space="preserve"> </w:t>
      </w:r>
    </w:p>
    <w:bookmarkEnd w:id="14"/>
    <w:bookmarkEnd w:id="15"/>
    <w:p w14:paraId="36259A7D" w14:textId="77777777" w:rsidR="00B51B7C" w:rsidRPr="00EA6379" w:rsidRDefault="00B51B7C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При </w:t>
      </w:r>
      <w:r w:rsidR="009717F1" w:rsidRPr="00EA6379">
        <w:rPr>
          <w:rFonts w:ascii="Times New Roman" w:hAnsi="Times New Roman"/>
        </w:rPr>
        <w:t xml:space="preserve">изменении уполномоченными органами </w:t>
      </w:r>
      <w:r w:rsidRPr="00EA6379">
        <w:rPr>
          <w:rFonts w:ascii="Times New Roman" w:hAnsi="Times New Roman"/>
        </w:rPr>
        <w:t>утвержден</w:t>
      </w:r>
      <w:r w:rsidR="009717F1" w:rsidRPr="00EA6379">
        <w:rPr>
          <w:rFonts w:ascii="Times New Roman" w:hAnsi="Times New Roman"/>
        </w:rPr>
        <w:t>ных</w:t>
      </w:r>
      <w:r w:rsidRPr="00EA6379">
        <w:rPr>
          <w:rFonts w:ascii="Times New Roman" w:hAnsi="Times New Roman"/>
        </w:rPr>
        <w:t xml:space="preserve"> в установленном</w:t>
      </w:r>
      <w:r w:rsidR="009717F1" w:rsidRPr="00EA6379">
        <w:rPr>
          <w:rFonts w:ascii="Times New Roman" w:hAnsi="Times New Roman"/>
        </w:rPr>
        <w:t xml:space="preserve"> действующим законодательством </w:t>
      </w:r>
      <w:r w:rsidRPr="00EA6379">
        <w:rPr>
          <w:rFonts w:ascii="Times New Roman" w:hAnsi="Times New Roman"/>
        </w:rPr>
        <w:t xml:space="preserve">порядке единого тарифа на услугу Регионального </w:t>
      </w:r>
      <w:bookmarkStart w:id="16" w:name="_Hlk516143688"/>
      <w:r w:rsidRPr="00EA6379">
        <w:rPr>
          <w:rFonts w:ascii="Times New Roman" w:hAnsi="Times New Roman"/>
        </w:rPr>
        <w:t xml:space="preserve">оператора и (или) нормативов накопления </w:t>
      </w:r>
      <w:r w:rsidR="00C84C35" w:rsidRPr="00EA6379">
        <w:rPr>
          <w:rFonts w:ascii="Times New Roman" w:hAnsi="Times New Roman"/>
        </w:rPr>
        <w:t>твердых коммунальных отходов</w:t>
      </w:r>
      <w:bookmarkEnd w:id="16"/>
      <w:r w:rsidR="00D95D26" w:rsidRPr="00EA6379">
        <w:rPr>
          <w:rFonts w:ascii="Times New Roman" w:hAnsi="Times New Roman"/>
        </w:rPr>
        <w:t>,</w:t>
      </w:r>
      <w:r w:rsidRPr="00EA6379">
        <w:rPr>
          <w:rFonts w:ascii="Times New Roman" w:hAnsi="Times New Roman"/>
        </w:rPr>
        <w:t xml:space="preserve"> внесение изменений в настоящий договор не требуется.</w:t>
      </w:r>
    </w:p>
    <w:p w14:paraId="5BA48C91" w14:textId="77777777" w:rsidR="00AD0C75" w:rsidRPr="00EA6379" w:rsidRDefault="00544F65" w:rsidP="000D7EFD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Информирование Потребителя о </w:t>
      </w:r>
      <w:r w:rsidR="009717F1" w:rsidRPr="00EA6379">
        <w:rPr>
          <w:rFonts w:ascii="Times New Roman" w:hAnsi="Times New Roman"/>
        </w:rPr>
        <w:t xml:space="preserve">размере </w:t>
      </w:r>
      <w:r w:rsidRPr="00EA6379">
        <w:rPr>
          <w:rFonts w:ascii="Times New Roman" w:hAnsi="Times New Roman"/>
        </w:rPr>
        <w:t>едино</w:t>
      </w:r>
      <w:r w:rsidR="009717F1" w:rsidRPr="00EA6379">
        <w:rPr>
          <w:rFonts w:ascii="Times New Roman" w:hAnsi="Times New Roman"/>
        </w:rPr>
        <w:t xml:space="preserve">го </w:t>
      </w:r>
      <w:r w:rsidRPr="00EA6379">
        <w:rPr>
          <w:rFonts w:ascii="Times New Roman" w:hAnsi="Times New Roman"/>
        </w:rPr>
        <w:t>тариф</w:t>
      </w:r>
      <w:r w:rsidR="009717F1" w:rsidRPr="00EA6379">
        <w:rPr>
          <w:rFonts w:ascii="Times New Roman" w:hAnsi="Times New Roman"/>
        </w:rPr>
        <w:t>а</w:t>
      </w:r>
      <w:r w:rsidR="00E771D3" w:rsidRPr="00EA6379">
        <w:rPr>
          <w:rFonts w:ascii="Times New Roman" w:hAnsi="Times New Roman"/>
        </w:rPr>
        <w:t xml:space="preserve"> на услугу Регионального </w:t>
      </w:r>
      <w:r w:rsidR="00103156" w:rsidRPr="00EA6379">
        <w:rPr>
          <w:rFonts w:ascii="Times New Roman" w:hAnsi="Times New Roman"/>
        </w:rPr>
        <w:t>оператора и</w:t>
      </w:r>
      <w:r w:rsidR="00E771D3" w:rsidRPr="00EA6379">
        <w:rPr>
          <w:rFonts w:ascii="Times New Roman" w:hAnsi="Times New Roman"/>
        </w:rPr>
        <w:t xml:space="preserve"> (или) нормативах накопления твердых коммунальных отходов</w:t>
      </w:r>
      <w:r w:rsidRPr="00EA6379">
        <w:rPr>
          <w:rFonts w:ascii="Times New Roman" w:hAnsi="Times New Roman"/>
        </w:rPr>
        <w:t xml:space="preserve"> может осуществляться путем публикации в средствах массовой информации и (или) размещения информации на сайте Регионального оператора.</w:t>
      </w:r>
      <w:r w:rsidR="00AD0C75" w:rsidRPr="00EA6379">
        <w:rPr>
          <w:rFonts w:ascii="Times New Roman" w:hAnsi="Times New Roman"/>
        </w:rPr>
        <w:t xml:space="preserve"> </w:t>
      </w:r>
    </w:p>
    <w:p w14:paraId="68307665" w14:textId="4910E6E1" w:rsidR="00CB1D09" w:rsidRPr="00EA6379" w:rsidRDefault="00CB1D09" w:rsidP="00CB1D09">
      <w:pPr>
        <w:pStyle w:val="ConsPlusNormal"/>
        <w:numPr>
          <w:ilvl w:val="1"/>
          <w:numId w:val="4"/>
        </w:numPr>
        <w:tabs>
          <w:tab w:val="left" w:pos="426"/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Перерасчет размера платы за услугу по обращению с ТКО, по настоящему договору возможен с даты получения Региональным оператором от </w:t>
      </w:r>
      <w:r w:rsidR="00CA368E" w:rsidRPr="00EA6379">
        <w:rPr>
          <w:rFonts w:ascii="Times New Roman" w:hAnsi="Times New Roman" w:cs="Times New Roman"/>
          <w:szCs w:val="22"/>
        </w:rPr>
        <w:t>Потребителя</w:t>
      </w:r>
      <w:r w:rsidRPr="00EA6379">
        <w:rPr>
          <w:rFonts w:ascii="Times New Roman" w:hAnsi="Times New Roman" w:cs="Times New Roman"/>
          <w:szCs w:val="22"/>
        </w:rPr>
        <w:t xml:space="preserve"> письменного обращения с обязательным приложением подтверждающих документов: при ликвидации - документ, подтверждающий ликвидацию юридического лица; при приостановлении деятельности - зарегистрированное в органах налоговой инспекции сообщение о приостановлении деятельности юридического лица (либо документ уполномоченного органа о приостановлении деятельности как наказание за административное правонарушение), либо документы, подтверждающие утрату </w:t>
      </w:r>
      <w:bookmarkStart w:id="17" w:name="_Hlk516245850"/>
      <w:r w:rsidRPr="00EA6379">
        <w:rPr>
          <w:rFonts w:ascii="Times New Roman" w:hAnsi="Times New Roman" w:cs="Times New Roman"/>
          <w:szCs w:val="22"/>
        </w:rPr>
        <w:t xml:space="preserve">прав на объект  в отношении которого </w:t>
      </w:r>
      <w:r w:rsidR="00CA368E" w:rsidRPr="00EA6379">
        <w:rPr>
          <w:rFonts w:ascii="Times New Roman" w:hAnsi="Times New Roman" w:cs="Times New Roman"/>
          <w:szCs w:val="22"/>
        </w:rPr>
        <w:t>Региональный оператор</w:t>
      </w:r>
      <w:r w:rsidRPr="00EA6379">
        <w:rPr>
          <w:rFonts w:ascii="Times New Roman" w:hAnsi="Times New Roman" w:cs="Times New Roman"/>
          <w:szCs w:val="22"/>
        </w:rPr>
        <w:t xml:space="preserve"> предоставлял услугу</w:t>
      </w:r>
      <w:bookmarkEnd w:id="17"/>
      <w:r w:rsidRPr="00EA6379">
        <w:rPr>
          <w:rFonts w:ascii="Times New Roman" w:hAnsi="Times New Roman" w:cs="Times New Roman"/>
          <w:szCs w:val="22"/>
        </w:rPr>
        <w:t>.</w:t>
      </w:r>
    </w:p>
    <w:p w14:paraId="2C79D1F5" w14:textId="77777777" w:rsidR="00C24420" w:rsidRPr="00EA6379" w:rsidRDefault="00C24420" w:rsidP="00C24420">
      <w:pPr>
        <w:widowControl w:val="0"/>
        <w:suppressLineNumbers/>
        <w:tabs>
          <w:tab w:val="left" w:pos="567"/>
        </w:tabs>
        <w:suppressAutoHyphens/>
        <w:jc w:val="both"/>
        <w:rPr>
          <w:rFonts w:ascii="Times New Roman" w:hAnsi="Times New Roman"/>
        </w:rPr>
      </w:pPr>
    </w:p>
    <w:p w14:paraId="52B18ABD" w14:textId="77777777" w:rsidR="003C3D05" w:rsidRPr="00EA6379" w:rsidRDefault="00DA42CE" w:rsidP="00C24420">
      <w:pPr>
        <w:pStyle w:val="af1"/>
        <w:widowControl w:val="0"/>
        <w:numPr>
          <w:ilvl w:val="0"/>
          <w:numId w:val="4"/>
        </w:numPr>
        <w:suppressLineNumbers/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Бремя содержания контейнерных площадок, специальных площадок</w:t>
      </w:r>
    </w:p>
    <w:p w14:paraId="0DF81E40" w14:textId="1C8BC856" w:rsidR="00DA42CE" w:rsidRPr="00EA6379" w:rsidRDefault="00DA42CE" w:rsidP="00C24420">
      <w:pPr>
        <w:pStyle w:val="af1"/>
        <w:widowControl w:val="0"/>
        <w:suppressLineNumbers/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для складирования крупногабаритных отходов и территории,</w:t>
      </w:r>
      <w:r w:rsidR="00E66C13">
        <w:rPr>
          <w:rFonts w:ascii="Times New Roman" w:hAnsi="Times New Roman"/>
          <w:b/>
        </w:rPr>
        <w:t xml:space="preserve"> </w:t>
      </w:r>
      <w:r w:rsidRPr="00EA6379">
        <w:rPr>
          <w:rFonts w:ascii="Times New Roman" w:hAnsi="Times New Roman"/>
          <w:b/>
        </w:rPr>
        <w:t>прилегающей к месту погрузки твердых коммунальных отходов</w:t>
      </w:r>
    </w:p>
    <w:p w14:paraId="02AD3527" w14:textId="77777777" w:rsidR="00BB4BAC" w:rsidRPr="00EA6379" w:rsidRDefault="00DA42CE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color w:val="000000"/>
        </w:rPr>
      </w:pPr>
      <w:r w:rsidRPr="00EA6379">
        <w:rPr>
          <w:rFonts w:ascii="Times New Roman" w:hAnsi="Times New Roman"/>
        </w:rPr>
        <w:t>Региональный оператор по обращению с твердыми коммунальными отходами отвечает за обращение с твердыми коммунальными отходами с момента погрузки таких отходов в мусоровоз в местах накопления твердых коммунальных отходов.</w:t>
      </w:r>
    </w:p>
    <w:p w14:paraId="49DCC7FB" w14:textId="17226A14" w:rsidR="00BB4BAC" w:rsidRPr="00EA6379" w:rsidRDefault="00BB4BAC" w:rsidP="00C24420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color w:val="000000"/>
        </w:rPr>
      </w:pPr>
      <w:r w:rsidRPr="00EA6379">
        <w:rPr>
          <w:rFonts w:ascii="Times New Roman" w:hAnsi="Times New Roman"/>
          <w:color w:val="000000"/>
        </w:rPr>
        <w:t xml:space="preserve"> </w:t>
      </w:r>
      <w:r w:rsidRPr="00EA6379">
        <w:rPr>
          <w:rFonts w:ascii="Times New Roman" w:hAnsi="Times New Roman"/>
        </w:rPr>
        <w:t>Бремя</w:t>
      </w:r>
      <w:r w:rsidRPr="00EA6379">
        <w:rPr>
          <w:rFonts w:ascii="Times New Roman" w:hAnsi="Times New Roman"/>
          <w:color w:val="000000"/>
        </w:rPr>
        <w:t xml:space="preserve">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 нес</w:t>
      </w:r>
      <w:r w:rsidR="000D7D4B" w:rsidRPr="00EA6379">
        <w:rPr>
          <w:rFonts w:ascii="Times New Roman" w:hAnsi="Times New Roman"/>
          <w:color w:val="000000"/>
        </w:rPr>
        <w:t>у</w:t>
      </w:r>
      <w:r w:rsidRPr="00EA6379">
        <w:rPr>
          <w:rFonts w:ascii="Times New Roman" w:hAnsi="Times New Roman"/>
          <w:color w:val="000000"/>
        </w:rPr>
        <w:t>т</w:t>
      </w:r>
      <w:r w:rsidR="000D7D4B" w:rsidRPr="00EA6379">
        <w:rPr>
          <w:rFonts w:ascii="Times New Roman" w:hAnsi="Times New Roman"/>
          <w:color w:val="000000"/>
        </w:rPr>
        <w:t xml:space="preserve"> собственники помещений в многоквартирном доме или лицо, привлекаемое собственниками помещений в многоквартирном доме по договорам оказания услуг </w:t>
      </w:r>
      <w:r w:rsidR="000D7D4B" w:rsidRPr="00EA6379">
        <w:rPr>
          <w:rFonts w:ascii="Times New Roman" w:hAnsi="Times New Roman"/>
          <w:color w:val="000000"/>
        </w:rPr>
        <w:lastRenderedPageBreak/>
        <w:t>по содержанию общего имущества в таком доме.</w:t>
      </w:r>
    </w:p>
    <w:p w14:paraId="58787D8B" w14:textId="77777777" w:rsidR="00C24420" w:rsidRPr="00EA6379" w:rsidRDefault="00C24420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</w:p>
    <w:p w14:paraId="35F0B7AB" w14:textId="77777777" w:rsidR="00DA42CE" w:rsidRPr="00EA6379" w:rsidRDefault="00DA42CE" w:rsidP="00C24420">
      <w:pPr>
        <w:pStyle w:val="af1"/>
        <w:widowControl w:val="0"/>
        <w:numPr>
          <w:ilvl w:val="0"/>
          <w:numId w:val="4"/>
        </w:numPr>
        <w:suppressLineNumbers/>
        <w:tabs>
          <w:tab w:val="left" w:pos="28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Права и обязанности Сторон</w:t>
      </w:r>
    </w:p>
    <w:p w14:paraId="6EC2E2C0" w14:textId="77777777" w:rsidR="00DA42CE" w:rsidRPr="00EA6379" w:rsidRDefault="00DA42CE" w:rsidP="009E2A0C">
      <w:pPr>
        <w:pStyle w:val="af1"/>
        <w:widowControl w:val="0"/>
        <w:numPr>
          <w:ilvl w:val="1"/>
          <w:numId w:val="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18" w:name="_Hlk505679122"/>
      <w:bookmarkEnd w:id="11"/>
      <w:r w:rsidRPr="00EA6379">
        <w:rPr>
          <w:rFonts w:ascii="Times New Roman" w:hAnsi="Times New Roman"/>
        </w:rPr>
        <w:t>Региональный оператор обязан:</w:t>
      </w:r>
    </w:p>
    <w:p w14:paraId="4581D277" w14:textId="77777777" w:rsidR="00DA42CE" w:rsidRPr="00EA6379" w:rsidRDefault="00DA42CE" w:rsidP="009E2A0C">
      <w:pPr>
        <w:pStyle w:val="ConsPlusNormal"/>
        <w:numPr>
          <w:ilvl w:val="2"/>
          <w:numId w:val="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обеспечивать прием твердых коммунальных отходов в объеме и в месте, которые определены в </w:t>
      </w:r>
      <w:hyperlink w:anchor="P183" w:history="1">
        <w:r w:rsidRPr="00EA6379">
          <w:rPr>
            <w:rFonts w:ascii="Times New Roman" w:hAnsi="Times New Roman" w:cs="Times New Roman"/>
            <w:szCs w:val="22"/>
          </w:rPr>
          <w:t>приложении</w:t>
        </w:r>
      </w:hyperlink>
      <w:r w:rsidRPr="00EA6379">
        <w:rPr>
          <w:rFonts w:ascii="Times New Roman" w:hAnsi="Times New Roman" w:cs="Times New Roman"/>
          <w:szCs w:val="22"/>
        </w:rPr>
        <w:t xml:space="preserve"> к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оговору;</w:t>
      </w:r>
    </w:p>
    <w:p w14:paraId="2073FCAB" w14:textId="6C6B7635" w:rsidR="00DA42CE" w:rsidRPr="00EA6379" w:rsidRDefault="00DA42CE" w:rsidP="009E2A0C">
      <w:pPr>
        <w:pStyle w:val="ConsPlusNormal"/>
        <w:numPr>
          <w:ilvl w:val="2"/>
          <w:numId w:val="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обеспечивать транспортирование, обработку,</w:t>
      </w:r>
      <w:r w:rsidR="003855EF" w:rsidRPr="00EA6379">
        <w:rPr>
          <w:rFonts w:ascii="Times New Roman" w:hAnsi="Times New Roman" w:cs="Times New Roman"/>
          <w:szCs w:val="22"/>
        </w:rPr>
        <w:t xml:space="preserve"> </w:t>
      </w:r>
      <w:r w:rsidR="00AB2B90" w:rsidRPr="00EA6379">
        <w:rPr>
          <w:rFonts w:ascii="Times New Roman" w:hAnsi="Times New Roman" w:cs="Times New Roman"/>
          <w:szCs w:val="22"/>
        </w:rPr>
        <w:t xml:space="preserve">обезвреживание, </w:t>
      </w:r>
      <w:r w:rsidRPr="00EA6379">
        <w:rPr>
          <w:rFonts w:ascii="Times New Roman" w:hAnsi="Times New Roman" w:cs="Times New Roman"/>
          <w:szCs w:val="22"/>
        </w:rPr>
        <w:t>захоронение принятых твердых коммунальных отходов в соответствии с законодательством Российской Федерации;</w:t>
      </w:r>
    </w:p>
    <w:p w14:paraId="1CB0F301" w14:textId="77777777" w:rsidR="00DA42CE" w:rsidRPr="00EA6379" w:rsidRDefault="00DA42CE" w:rsidP="009E2A0C">
      <w:pPr>
        <w:pStyle w:val="ConsPlusNormal"/>
        <w:numPr>
          <w:ilvl w:val="2"/>
          <w:numId w:val="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14:paraId="4B6740C2" w14:textId="77777777" w:rsidR="00DA42CE" w:rsidRPr="00EA6379" w:rsidRDefault="00DA42CE" w:rsidP="009E2A0C">
      <w:pPr>
        <w:pStyle w:val="ConsPlusNormal"/>
        <w:numPr>
          <w:ilvl w:val="2"/>
          <w:numId w:val="13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отвечать на жалобы и обращения потребителей по вопросам, связанным с исполнением настоящего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оговора, в течение срока, установленного законодательством Российской Федерации для рассмотрения обращений граждан;</w:t>
      </w:r>
    </w:p>
    <w:p w14:paraId="532C32AF" w14:textId="77777777" w:rsidR="00DA42CE" w:rsidRPr="00EA6379" w:rsidRDefault="00DA42CE" w:rsidP="009E2A0C">
      <w:pPr>
        <w:pStyle w:val="ConsPlusNormal"/>
        <w:numPr>
          <w:ilvl w:val="2"/>
          <w:numId w:val="1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</w:t>
      </w:r>
      <w:r w:rsidR="00355508" w:rsidRPr="00EA6379">
        <w:rPr>
          <w:rFonts w:ascii="Times New Roman" w:hAnsi="Times New Roman" w:cs="Times New Roman"/>
          <w:szCs w:val="22"/>
        </w:rPr>
        <w:t xml:space="preserve"> в </w:t>
      </w:r>
      <w:r w:rsidRPr="00EA6379">
        <w:rPr>
          <w:rFonts w:ascii="Times New Roman" w:hAnsi="Times New Roman" w:cs="Times New Roman"/>
          <w:szCs w:val="22"/>
        </w:rPr>
        <w:t>сроки, которые установлены законодательством субъекта Российской Федерации.</w:t>
      </w:r>
    </w:p>
    <w:bookmarkEnd w:id="18"/>
    <w:p w14:paraId="61A1461A" w14:textId="77777777" w:rsidR="00DA42CE" w:rsidRPr="00EA6379" w:rsidRDefault="00DA42CE" w:rsidP="009E2A0C">
      <w:pPr>
        <w:pStyle w:val="af1"/>
        <w:widowControl w:val="0"/>
        <w:numPr>
          <w:ilvl w:val="1"/>
          <w:numId w:val="1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Региональный оператор имеет право:</w:t>
      </w:r>
    </w:p>
    <w:p w14:paraId="030B4E2F" w14:textId="77777777" w:rsidR="00DA42CE" w:rsidRPr="00EA6379" w:rsidRDefault="00DA42CE" w:rsidP="009E2A0C">
      <w:pPr>
        <w:pStyle w:val="ConsPlusNormal"/>
        <w:numPr>
          <w:ilvl w:val="2"/>
          <w:numId w:val="1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осуществлять контроль за учетом объема и (или) массы принятых твердых коммунальных отходов;</w:t>
      </w:r>
    </w:p>
    <w:p w14:paraId="63C3026A" w14:textId="77777777" w:rsidR="00DA42CE" w:rsidRPr="00EA6379" w:rsidRDefault="00DA42CE" w:rsidP="009E2A0C">
      <w:pPr>
        <w:pStyle w:val="ConsPlusNormal"/>
        <w:numPr>
          <w:ilvl w:val="2"/>
          <w:numId w:val="1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инициировать проведение сверки расчетов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оговору;</w:t>
      </w:r>
    </w:p>
    <w:p w14:paraId="4B409631" w14:textId="77777777" w:rsidR="00DA42CE" w:rsidRPr="00EA6379" w:rsidRDefault="00DA42CE" w:rsidP="009E2A0C">
      <w:pPr>
        <w:pStyle w:val="ConsPlusNormal"/>
        <w:numPr>
          <w:ilvl w:val="2"/>
          <w:numId w:val="1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требовать от Потребителя оплаты оказанных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</w:t>
      </w:r>
      <w:r w:rsidR="003C3D05" w:rsidRPr="00EA6379">
        <w:rPr>
          <w:rFonts w:ascii="Times New Roman" w:hAnsi="Times New Roman" w:cs="Times New Roman"/>
          <w:szCs w:val="22"/>
        </w:rPr>
        <w:t xml:space="preserve"> услуг</w:t>
      </w:r>
      <w:r w:rsidRPr="00EA6379">
        <w:rPr>
          <w:rFonts w:ascii="Times New Roman" w:hAnsi="Times New Roman" w:cs="Times New Roman"/>
          <w:szCs w:val="22"/>
        </w:rPr>
        <w:t xml:space="preserve"> в объемах и </w:t>
      </w:r>
      <w:r w:rsidR="00355508" w:rsidRPr="00EA6379">
        <w:rPr>
          <w:rFonts w:ascii="Times New Roman" w:hAnsi="Times New Roman" w:cs="Times New Roman"/>
          <w:szCs w:val="22"/>
        </w:rPr>
        <w:t xml:space="preserve">в </w:t>
      </w:r>
      <w:r w:rsidRPr="00EA6379">
        <w:rPr>
          <w:rFonts w:ascii="Times New Roman" w:hAnsi="Times New Roman" w:cs="Times New Roman"/>
          <w:szCs w:val="22"/>
        </w:rPr>
        <w:t xml:space="preserve">сроки, указанные в настоящем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оговоре;</w:t>
      </w:r>
    </w:p>
    <w:p w14:paraId="07CEC60C" w14:textId="77777777" w:rsidR="00DA42CE" w:rsidRPr="00EA6379" w:rsidRDefault="00DA42CE" w:rsidP="009E2A0C">
      <w:pPr>
        <w:pStyle w:val="ConsPlusNormal"/>
        <w:numPr>
          <w:ilvl w:val="2"/>
          <w:numId w:val="1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требовать от Потребителя уплаты неустойки за нарушение условий оплаты услуг </w:t>
      </w:r>
      <w:r w:rsidR="00192F62" w:rsidRPr="00EA6379">
        <w:rPr>
          <w:rFonts w:ascii="Times New Roman" w:hAnsi="Times New Roman" w:cs="Times New Roman"/>
          <w:szCs w:val="22"/>
        </w:rPr>
        <w:t xml:space="preserve">Регионального оператора; </w:t>
      </w:r>
    </w:p>
    <w:p w14:paraId="22907195" w14:textId="77777777" w:rsidR="00D95D26" w:rsidRPr="00EA6379" w:rsidRDefault="00D95D26" w:rsidP="009E2A0C">
      <w:pPr>
        <w:pStyle w:val="ConsPlusNormal"/>
        <w:numPr>
          <w:ilvl w:val="2"/>
          <w:numId w:val="1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В случае несоответствия контейнера</w:t>
      </w:r>
      <w:r w:rsidR="006E48EF" w:rsidRPr="00EA6379">
        <w:rPr>
          <w:rFonts w:ascii="Times New Roman" w:hAnsi="Times New Roman" w:cs="Times New Roman"/>
          <w:szCs w:val="22"/>
        </w:rPr>
        <w:t xml:space="preserve"> </w:t>
      </w:r>
      <w:r w:rsidRPr="00EA6379">
        <w:rPr>
          <w:rFonts w:ascii="Times New Roman" w:hAnsi="Times New Roman" w:cs="Times New Roman"/>
          <w:szCs w:val="22"/>
        </w:rPr>
        <w:t>(</w:t>
      </w:r>
      <w:r w:rsidR="006E48EF" w:rsidRPr="00EA6379">
        <w:rPr>
          <w:rFonts w:ascii="Times New Roman" w:hAnsi="Times New Roman" w:cs="Times New Roman"/>
          <w:szCs w:val="22"/>
        </w:rPr>
        <w:t>контейнер</w:t>
      </w:r>
      <w:r w:rsidRPr="00EA6379">
        <w:rPr>
          <w:rFonts w:ascii="Times New Roman" w:hAnsi="Times New Roman" w:cs="Times New Roman"/>
          <w:szCs w:val="22"/>
        </w:rPr>
        <w:t xml:space="preserve">ов) </w:t>
      </w:r>
      <w:r w:rsidR="003855EF" w:rsidRPr="00EA6379">
        <w:rPr>
          <w:rFonts w:ascii="Times New Roman" w:hAnsi="Times New Roman" w:cs="Times New Roman"/>
          <w:szCs w:val="22"/>
        </w:rPr>
        <w:t>параметрам</w:t>
      </w:r>
      <w:r w:rsidRPr="00EA6379">
        <w:rPr>
          <w:rFonts w:ascii="Times New Roman" w:hAnsi="Times New Roman" w:cs="Times New Roman"/>
          <w:szCs w:val="22"/>
        </w:rPr>
        <w:t>, указанным в разделе «Термины» настоящего договора, Региональный оператор не несет ответственности за невывоз отходов, находящихся в таком(их) контейнер</w:t>
      </w:r>
      <w:r w:rsidR="003855EF" w:rsidRPr="00EA6379">
        <w:rPr>
          <w:rFonts w:ascii="Times New Roman" w:hAnsi="Times New Roman" w:cs="Times New Roman"/>
          <w:szCs w:val="22"/>
        </w:rPr>
        <w:t>е</w:t>
      </w:r>
      <w:r w:rsidRPr="00EA6379">
        <w:rPr>
          <w:rFonts w:ascii="Times New Roman" w:hAnsi="Times New Roman" w:cs="Times New Roman"/>
          <w:szCs w:val="22"/>
        </w:rPr>
        <w:t>(ах).</w:t>
      </w:r>
    </w:p>
    <w:p w14:paraId="1A6235F3" w14:textId="77777777" w:rsidR="00355508" w:rsidRPr="00EA6379" w:rsidRDefault="00DA42CE" w:rsidP="009E2A0C">
      <w:pPr>
        <w:pStyle w:val="af1"/>
        <w:widowControl w:val="0"/>
        <w:numPr>
          <w:ilvl w:val="1"/>
          <w:numId w:val="1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Потребитель обязан:</w:t>
      </w:r>
    </w:p>
    <w:p w14:paraId="44BC766E" w14:textId="77777777" w:rsidR="00DA42CE" w:rsidRPr="00EA6379" w:rsidRDefault="00DA42CE" w:rsidP="009E2A0C">
      <w:pPr>
        <w:pStyle w:val="af1"/>
        <w:widowControl w:val="0"/>
        <w:numPr>
          <w:ilvl w:val="2"/>
          <w:numId w:val="2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осуществлять складирование твердых коммунальных отходов в местах накопления твердых коммунальных отходов, определенных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оговором на оказание услуг по обращению с твердыми коммунальными отходами, в соответствии с территориальной схемой обращения с отходами;</w:t>
      </w:r>
    </w:p>
    <w:p w14:paraId="0D183AEC" w14:textId="77777777" w:rsidR="00DA42CE" w:rsidRPr="00EA6379" w:rsidRDefault="00DA42C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производить оплату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 xml:space="preserve">оговору в порядке, размере и сроки, которые определены настоящим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оговором;</w:t>
      </w:r>
    </w:p>
    <w:p w14:paraId="759924DB" w14:textId="77777777" w:rsidR="00DA42CE" w:rsidRPr="00EA6379" w:rsidRDefault="00DA42C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обеспечивать складирование твердых коммунальных отходов в контейнеры или иные места в соответствии с приложением к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оговору;</w:t>
      </w:r>
    </w:p>
    <w:p w14:paraId="0F27DD72" w14:textId="77777777" w:rsidR="00DA42CE" w:rsidRPr="00EA6379" w:rsidRDefault="00DA42C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не допускать повреждения контейнеров, сжигания твердых коммунальных отходов в контейнерах</w:t>
      </w:r>
      <w:r w:rsidR="003C3D05" w:rsidRPr="00EA6379">
        <w:rPr>
          <w:rFonts w:ascii="Times New Roman" w:hAnsi="Times New Roman" w:cs="Times New Roman"/>
          <w:szCs w:val="22"/>
        </w:rPr>
        <w:t xml:space="preserve"> и (или) </w:t>
      </w:r>
      <w:r w:rsidRPr="00EA6379">
        <w:rPr>
          <w:rFonts w:ascii="Times New Roman" w:hAnsi="Times New Roman" w:cs="Times New Roman"/>
          <w:szCs w:val="22"/>
        </w:rPr>
        <w:t xml:space="preserve">на контейнерных площадках, </w:t>
      </w:r>
      <w:r w:rsidR="003C3D05" w:rsidRPr="00EA6379">
        <w:rPr>
          <w:rFonts w:ascii="Times New Roman" w:hAnsi="Times New Roman" w:cs="Times New Roman"/>
          <w:szCs w:val="22"/>
        </w:rPr>
        <w:t xml:space="preserve">а также </w:t>
      </w:r>
      <w:r w:rsidRPr="00EA6379">
        <w:rPr>
          <w:rFonts w:ascii="Times New Roman" w:hAnsi="Times New Roman" w:cs="Times New Roman"/>
          <w:szCs w:val="22"/>
        </w:rPr>
        <w:t>складирования в контейнерах запрещенных отходов и предметов;</w:t>
      </w:r>
    </w:p>
    <w:p w14:paraId="076729DF" w14:textId="77777777" w:rsidR="00355508" w:rsidRPr="00EA6379" w:rsidRDefault="003C3D05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н</w:t>
      </w:r>
      <w:r w:rsidR="00D95D26" w:rsidRPr="00EA6379">
        <w:rPr>
          <w:rFonts w:ascii="Times New Roman" w:hAnsi="Times New Roman" w:cs="Times New Roman"/>
          <w:szCs w:val="22"/>
        </w:rPr>
        <w:t>азначить лицо, ответственное за взаимодействие с Региональным оператором по вопросам исполнения настоящего договора с предоставлением следующих данных:</w:t>
      </w:r>
      <w:r w:rsidRPr="00EA6379">
        <w:rPr>
          <w:rFonts w:ascii="Times New Roman" w:hAnsi="Times New Roman" w:cs="Times New Roman"/>
          <w:szCs w:val="22"/>
        </w:rPr>
        <w:t xml:space="preserve"> </w:t>
      </w:r>
      <w:r w:rsidR="00D95D26" w:rsidRPr="00EA6379">
        <w:rPr>
          <w:rFonts w:ascii="Times New Roman" w:hAnsi="Times New Roman" w:cs="Times New Roman"/>
          <w:szCs w:val="22"/>
        </w:rPr>
        <w:t xml:space="preserve">ФИО ответственного лица; контактный номер телефона (рабочий, сотовый) ответственного лица; документ, подтверждающий полномочия лица </w:t>
      </w:r>
      <w:r w:rsidRPr="00EA6379">
        <w:rPr>
          <w:rFonts w:ascii="Times New Roman" w:hAnsi="Times New Roman" w:cs="Times New Roman"/>
          <w:szCs w:val="22"/>
        </w:rPr>
        <w:t xml:space="preserve">на </w:t>
      </w:r>
      <w:r w:rsidR="00D95D26" w:rsidRPr="00EA6379">
        <w:rPr>
          <w:rFonts w:ascii="Times New Roman" w:hAnsi="Times New Roman" w:cs="Times New Roman"/>
          <w:szCs w:val="22"/>
        </w:rPr>
        <w:t>взаимодействи</w:t>
      </w:r>
      <w:r w:rsidRPr="00EA6379">
        <w:rPr>
          <w:rFonts w:ascii="Times New Roman" w:hAnsi="Times New Roman" w:cs="Times New Roman"/>
          <w:szCs w:val="22"/>
        </w:rPr>
        <w:t>е</w:t>
      </w:r>
      <w:r w:rsidR="00D95D26" w:rsidRPr="00EA6379">
        <w:rPr>
          <w:rFonts w:ascii="Times New Roman" w:hAnsi="Times New Roman" w:cs="Times New Roman"/>
          <w:szCs w:val="22"/>
        </w:rPr>
        <w:t xml:space="preserve"> с Региональным оператором в рамках настоящего договора</w:t>
      </w:r>
      <w:r w:rsidRPr="00EA6379">
        <w:rPr>
          <w:rFonts w:ascii="Times New Roman" w:hAnsi="Times New Roman" w:cs="Times New Roman"/>
          <w:szCs w:val="22"/>
        </w:rPr>
        <w:t>;</w:t>
      </w:r>
    </w:p>
    <w:p w14:paraId="1BBE001E" w14:textId="77777777" w:rsidR="003C3D05" w:rsidRPr="00EA6379" w:rsidRDefault="003C3D05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в </w:t>
      </w:r>
      <w:r w:rsidR="00D95D26" w:rsidRPr="00EA6379">
        <w:rPr>
          <w:rFonts w:ascii="Times New Roman" w:hAnsi="Times New Roman" w:cs="Times New Roman"/>
          <w:szCs w:val="22"/>
        </w:rPr>
        <w:t xml:space="preserve">случае смены лица, ответственного за взаимодействие с Региональным оператором, в срок не превышающий 5 (пять) рабочих дней уведомить Регионального оператора о данном факте любым доступным способом (почтовое отправление,  факсограмма,  информационно - телекоммуникационная сеть «Интернет»), позволяющим подтвердить его получение Региональным оператором с приложением данных и документов, подтверждающих смену такого лица. </w:t>
      </w:r>
    </w:p>
    <w:p w14:paraId="631749E6" w14:textId="18477AAB" w:rsidR="00D95D26" w:rsidRPr="00EA6379" w:rsidRDefault="003C3D05" w:rsidP="009E2A0C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Ответственное лицо:</w:t>
      </w:r>
      <w:r w:rsidR="00240CF4" w:rsidRPr="00EA6379">
        <w:rPr>
          <w:rFonts w:ascii="Times New Roman" w:hAnsi="Times New Roman" w:cs="Times New Roman"/>
          <w:szCs w:val="22"/>
        </w:rPr>
        <w:t xml:space="preserve"> ____________</w:t>
      </w:r>
      <w:r w:rsidR="00E66C13">
        <w:rPr>
          <w:rFonts w:ascii="Times New Roman" w:hAnsi="Times New Roman" w:cs="Times New Roman"/>
          <w:szCs w:val="22"/>
        </w:rPr>
        <w:t>______</w:t>
      </w:r>
      <w:r w:rsidR="00D95D26" w:rsidRPr="00EA6379">
        <w:rPr>
          <w:rFonts w:ascii="Times New Roman" w:hAnsi="Times New Roman" w:cs="Times New Roman"/>
          <w:szCs w:val="22"/>
        </w:rPr>
        <w:t>______</w:t>
      </w:r>
      <w:r w:rsidR="00240CF4" w:rsidRPr="00EA6379">
        <w:rPr>
          <w:rFonts w:ascii="Times New Roman" w:hAnsi="Times New Roman" w:cs="Times New Roman"/>
          <w:szCs w:val="22"/>
        </w:rPr>
        <w:t>____</w:t>
      </w:r>
      <w:r w:rsidR="00D95D26" w:rsidRPr="00EA6379">
        <w:rPr>
          <w:rFonts w:ascii="Times New Roman" w:hAnsi="Times New Roman" w:cs="Times New Roman"/>
          <w:szCs w:val="22"/>
        </w:rPr>
        <w:t>__</w:t>
      </w:r>
      <w:r w:rsidR="00724224" w:rsidRPr="00EA6379">
        <w:rPr>
          <w:rFonts w:ascii="Times New Roman" w:hAnsi="Times New Roman" w:cs="Times New Roman"/>
          <w:szCs w:val="22"/>
        </w:rPr>
        <w:t>телефон_______</w:t>
      </w:r>
      <w:r w:rsidR="00240CF4" w:rsidRPr="00EA6379">
        <w:rPr>
          <w:rFonts w:ascii="Times New Roman" w:hAnsi="Times New Roman" w:cs="Times New Roman"/>
          <w:szCs w:val="22"/>
        </w:rPr>
        <w:t>__</w:t>
      </w:r>
      <w:r w:rsidR="00724224" w:rsidRPr="00EA6379">
        <w:rPr>
          <w:rFonts w:ascii="Times New Roman" w:hAnsi="Times New Roman" w:cs="Times New Roman"/>
          <w:szCs w:val="22"/>
        </w:rPr>
        <w:t>_________</w:t>
      </w:r>
      <w:r w:rsidR="00D95D26" w:rsidRPr="00EA6379">
        <w:rPr>
          <w:rFonts w:ascii="Times New Roman" w:hAnsi="Times New Roman" w:cs="Times New Roman"/>
          <w:szCs w:val="22"/>
        </w:rPr>
        <w:t>_.</w:t>
      </w:r>
    </w:p>
    <w:p w14:paraId="0F7AF5F1" w14:textId="41FAE4C6" w:rsidR="000B19F7" w:rsidRPr="00EA6379" w:rsidRDefault="00CB5F5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BA6C2D" w:rsidRPr="00EA6379">
        <w:rPr>
          <w:rFonts w:ascii="Times New Roman" w:hAnsi="Times New Roman" w:cs="Times New Roman"/>
          <w:szCs w:val="22"/>
        </w:rPr>
        <w:t>уведомить Р</w:t>
      </w:r>
      <w:r w:rsidR="000B19F7" w:rsidRPr="00EA6379">
        <w:rPr>
          <w:rFonts w:ascii="Times New Roman" w:hAnsi="Times New Roman" w:cs="Times New Roman"/>
          <w:szCs w:val="22"/>
        </w:rPr>
        <w:t xml:space="preserve">егионального оператора любым доступным способом (почтовое отправление, факсограмма, информационно-телекоммуникационная сеть </w:t>
      </w:r>
      <w:r w:rsidR="009E2A0C" w:rsidRPr="00EA6379">
        <w:rPr>
          <w:rFonts w:ascii="Times New Roman" w:hAnsi="Times New Roman" w:cs="Times New Roman"/>
          <w:szCs w:val="22"/>
        </w:rPr>
        <w:t>«Интернет»</w:t>
      </w:r>
      <w:r w:rsidR="000B19F7" w:rsidRPr="00EA6379">
        <w:rPr>
          <w:rFonts w:ascii="Times New Roman" w:hAnsi="Times New Roman" w:cs="Times New Roman"/>
          <w:szCs w:val="22"/>
        </w:rPr>
        <w:t xml:space="preserve">), позволяющим подтвердить его получение адресатом, о переходе прав на объекты </w:t>
      </w:r>
      <w:r w:rsidR="002E0B21" w:rsidRPr="00EA6379">
        <w:rPr>
          <w:rFonts w:ascii="Times New Roman" w:hAnsi="Times New Roman" w:cs="Times New Roman"/>
          <w:szCs w:val="22"/>
        </w:rPr>
        <w:t>П</w:t>
      </w:r>
      <w:r w:rsidR="000B19F7" w:rsidRPr="00EA6379">
        <w:rPr>
          <w:rFonts w:ascii="Times New Roman" w:hAnsi="Times New Roman" w:cs="Times New Roman"/>
          <w:szCs w:val="22"/>
        </w:rPr>
        <w:t xml:space="preserve">отребителя, указанные в настоящем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="000B19F7" w:rsidRPr="00EA6379">
        <w:rPr>
          <w:rFonts w:ascii="Times New Roman" w:hAnsi="Times New Roman" w:cs="Times New Roman"/>
          <w:szCs w:val="22"/>
        </w:rPr>
        <w:t>оговоре, к новому собственнику</w:t>
      </w:r>
      <w:r w:rsidR="00DA42CE" w:rsidRPr="00EA6379">
        <w:rPr>
          <w:rFonts w:ascii="Times New Roman" w:hAnsi="Times New Roman" w:cs="Times New Roman"/>
          <w:szCs w:val="22"/>
        </w:rPr>
        <w:t xml:space="preserve">, а также об изменении показателей, влияющих на размер платы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="00DA42CE" w:rsidRPr="00EA6379">
        <w:rPr>
          <w:rFonts w:ascii="Times New Roman" w:hAnsi="Times New Roman" w:cs="Times New Roman"/>
          <w:szCs w:val="22"/>
        </w:rPr>
        <w:t>оговору</w:t>
      </w:r>
      <w:r w:rsidR="002E7A72" w:rsidRPr="00EA6379">
        <w:rPr>
          <w:rFonts w:ascii="Times New Roman" w:hAnsi="Times New Roman" w:cs="Times New Roman"/>
          <w:szCs w:val="22"/>
        </w:rPr>
        <w:t>;</w:t>
      </w:r>
    </w:p>
    <w:p w14:paraId="7B39DBEA" w14:textId="77777777" w:rsidR="00D95D26" w:rsidRPr="00EA6379" w:rsidRDefault="00CB5F5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lastRenderedPageBreak/>
        <w:t xml:space="preserve"> п</w:t>
      </w:r>
      <w:r w:rsidR="00D95D26" w:rsidRPr="00EA6379">
        <w:rPr>
          <w:rFonts w:ascii="Times New Roman" w:hAnsi="Times New Roman" w:cs="Times New Roman"/>
          <w:szCs w:val="22"/>
        </w:rPr>
        <w:t>ри ликвидации, реорганизации, изменениях организационно-правовой формы,</w:t>
      </w:r>
      <w:r w:rsidRPr="00EA6379">
        <w:rPr>
          <w:rFonts w:ascii="Times New Roman" w:hAnsi="Times New Roman" w:cs="Times New Roman"/>
          <w:szCs w:val="22"/>
        </w:rPr>
        <w:t xml:space="preserve"> </w:t>
      </w:r>
      <w:r w:rsidR="00D95D26" w:rsidRPr="00EA6379">
        <w:rPr>
          <w:rFonts w:ascii="Times New Roman" w:hAnsi="Times New Roman" w:cs="Times New Roman"/>
          <w:szCs w:val="22"/>
        </w:rPr>
        <w:t>юридического (фактического) адреса, изменении принадлежности объектов, указанных в Приложении к договору, а также в случае направления заявления в налоговую инспекцию об отсутствии деятельности или о временном прекращении деятельности, Потребитель незамедлительно</w:t>
      </w:r>
      <w:r w:rsidR="00D92129" w:rsidRPr="00EA6379">
        <w:rPr>
          <w:rFonts w:ascii="Times New Roman" w:hAnsi="Times New Roman" w:cs="Times New Roman"/>
          <w:szCs w:val="22"/>
        </w:rPr>
        <w:t xml:space="preserve"> в течение 3-х дней</w:t>
      </w:r>
      <w:r w:rsidR="00D95D26" w:rsidRPr="00EA6379">
        <w:rPr>
          <w:rFonts w:ascii="Times New Roman" w:hAnsi="Times New Roman" w:cs="Times New Roman"/>
          <w:szCs w:val="22"/>
        </w:rPr>
        <w:t xml:space="preserve"> сообщает об этом Региональному оператору сопроводительным письмом с приложением копий подтверждающих документов. В противном случае обязанности Регионального оператора по настоящему договору считаются выполненными надлежащим образом, и Потребитель обязан оплатить услуги, оказанные Региональным оператором в отношении объекта обслуживания, подлежащего исключению. При этом риск наступления неблагоприятных последствий несет Потребитель;</w:t>
      </w:r>
    </w:p>
    <w:p w14:paraId="75B69724" w14:textId="77777777" w:rsidR="00053DE1" w:rsidRPr="00EA6379" w:rsidRDefault="00053DE1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обеспечить свободный подъезд к контейнерной площадке, освещение и уборку подходов к площадке</w:t>
      </w:r>
      <w:r w:rsidR="00D95D26" w:rsidRPr="00EA6379">
        <w:rPr>
          <w:rFonts w:ascii="Times New Roman" w:hAnsi="Times New Roman" w:cs="Times New Roman"/>
          <w:szCs w:val="22"/>
        </w:rPr>
        <w:t>;</w:t>
      </w:r>
    </w:p>
    <w:p w14:paraId="78D13916" w14:textId="77777777" w:rsidR="00DA42CE" w:rsidRPr="00EA6379" w:rsidRDefault="00DA42CE" w:rsidP="009E2A0C">
      <w:pPr>
        <w:pStyle w:val="af1"/>
        <w:widowControl w:val="0"/>
        <w:numPr>
          <w:ilvl w:val="1"/>
          <w:numId w:val="24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Потребитель имеет право:</w:t>
      </w:r>
    </w:p>
    <w:p w14:paraId="0D87E852" w14:textId="77777777" w:rsidR="00DA42CE" w:rsidRPr="00EA6379" w:rsidRDefault="00CB5F5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>получать от Регионального оператора информацию об изменении установленных тарифов в области обращения с твердыми коммунальными отходами;</w:t>
      </w:r>
    </w:p>
    <w:p w14:paraId="31E857D9" w14:textId="77777777" w:rsidR="00DA42CE" w:rsidRPr="00EA6379" w:rsidRDefault="00CB5F5E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 xml:space="preserve">инициировать проведение сверки расчетов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="00DA42CE" w:rsidRPr="00EA6379">
        <w:rPr>
          <w:rFonts w:ascii="Times New Roman" w:hAnsi="Times New Roman" w:cs="Times New Roman"/>
          <w:szCs w:val="22"/>
        </w:rPr>
        <w:t>оговору</w:t>
      </w:r>
      <w:r w:rsidR="00D95D26" w:rsidRPr="00EA6379">
        <w:rPr>
          <w:rFonts w:ascii="Times New Roman" w:hAnsi="Times New Roman" w:cs="Times New Roman"/>
          <w:szCs w:val="22"/>
        </w:rPr>
        <w:t>;</w:t>
      </w:r>
    </w:p>
    <w:p w14:paraId="397EF34E" w14:textId="77777777" w:rsidR="00CB5F5E" w:rsidRPr="00EA6379" w:rsidRDefault="00234F55" w:rsidP="009E2A0C">
      <w:pPr>
        <w:pStyle w:val="ConsPlusNormal"/>
        <w:numPr>
          <w:ilvl w:val="2"/>
          <w:numId w:val="24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95D26" w:rsidRPr="00EA6379">
        <w:rPr>
          <w:rFonts w:ascii="Times New Roman" w:hAnsi="Times New Roman" w:cs="Times New Roman"/>
          <w:szCs w:val="22"/>
        </w:rPr>
        <w:t xml:space="preserve">по инициативе Потребителя перерасчет стоимости услуг по обращению с ТКО по настоящему договору возможен с даты получения Региональным оператором от Потребителя письменного обращения с обязательным приложением подтверждающих документов: </w:t>
      </w:r>
    </w:p>
    <w:p w14:paraId="5648B826" w14:textId="77777777" w:rsidR="00CB5F5E" w:rsidRPr="00EA6379" w:rsidRDefault="00D95D26" w:rsidP="009E2A0C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при ликвидации </w:t>
      </w:r>
      <w:r w:rsidR="00CB5F5E" w:rsidRPr="00EA6379">
        <w:rPr>
          <w:rFonts w:ascii="Times New Roman" w:hAnsi="Times New Roman" w:cs="Times New Roman"/>
          <w:szCs w:val="22"/>
        </w:rPr>
        <w:t>–</w:t>
      </w:r>
      <w:r w:rsidRPr="00EA6379">
        <w:rPr>
          <w:rFonts w:ascii="Times New Roman" w:hAnsi="Times New Roman" w:cs="Times New Roman"/>
          <w:szCs w:val="22"/>
        </w:rPr>
        <w:t xml:space="preserve"> документ, подтверждающий ликвидацию юридического лица; </w:t>
      </w:r>
    </w:p>
    <w:p w14:paraId="3ECD6837" w14:textId="77777777" w:rsidR="00D95D26" w:rsidRPr="00EA6379" w:rsidRDefault="00D95D26" w:rsidP="009E2A0C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при приостановлении деятельности</w:t>
      </w:r>
      <w:r w:rsidR="00CB5F5E" w:rsidRPr="00EA6379">
        <w:rPr>
          <w:rFonts w:ascii="Times New Roman" w:hAnsi="Times New Roman" w:cs="Times New Roman"/>
          <w:szCs w:val="22"/>
        </w:rPr>
        <w:t xml:space="preserve"> – з</w:t>
      </w:r>
      <w:r w:rsidRPr="00EA6379">
        <w:rPr>
          <w:rFonts w:ascii="Times New Roman" w:hAnsi="Times New Roman" w:cs="Times New Roman"/>
          <w:szCs w:val="22"/>
        </w:rPr>
        <w:t>арегистрированное в органах налоговой инспекции сообщение о приостановлении деятельности юридического лица (либо документ уполномоченного органа о приостановлении деятельности как наказание за административное правонарушение), либо документы, подтверждающие утрату прав на объект недвижимости</w:t>
      </w:r>
      <w:r w:rsidR="00CB5F5E" w:rsidRPr="00EA6379">
        <w:rPr>
          <w:rFonts w:ascii="Times New Roman" w:hAnsi="Times New Roman" w:cs="Times New Roman"/>
          <w:szCs w:val="22"/>
        </w:rPr>
        <w:t>,</w:t>
      </w:r>
      <w:r w:rsidRPr="00EA6379">
        <w:rPr>
          <w:rFonts w:ascii="Times New Roman" w:hAnsi="Times New Roman" w:cs="Times New Roman"/>
          <w:szCs w:val="22"/>
        </w:rPr>
        <w:t xml:space="preserve"> в котором вел деятельность Потребитель.</w:t>
      </w:r>
    </w:p>
    <w:p w14:paraId="51275280" w14:textId="77777777" w:rsidR="009E2A0C" w:rsidRPr="00EA6379" w:rsidRDefault="009E2A0C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6923DAB9" w14:textId="77777777" w:rsidR="00DA42CE" w:rsidRPr="00EA6379" w:rsidRDefault="00DA42CE" w:rsidP="00C24420">
      <w:pPr>
        <w:pStyle w:val="af1"/>
        <w:widowControl w:val="0"/>
        <w:numPr>
          <w:ilvl w:val="0"/>
          <w:numId w:val="24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Порядок осуществления учета объема и (или) массы твердых коммунальных отходов</w:t>
      </w:r>
    </w:p>
    <w:p w14:paraId="1F8AD5C2" w14:textId="77777777" w:rsidR="001B1ACA" w:rsidRPr="00EA6379" w:rsidRDefault="001B1ACA" w:rsidP="00C24420">
      <w:pPr>
        <w:numPr>
          <w:ilvl w:val="1"/>
          <w:numId w:val="25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EA6379">
        <w:rPr>
          <w:rFonts w:ascii="Times New Roman" w:hAnsi="Times New Roman"/>
          <w:lang w:eastAsia="ru-RU"/>
        </w:rPr>
        <w:t>Коммерческий учет твердых коммунальных отходов осуществляется расчетным путем исходя из нормативов накопления твердых коммунальных отходов, выраженных в количественных показателях объема</w:t>
      </w:r>
      <w:r w:rsidR="003A0D4A" w:rsidRPr="00EA6379">
        <w:rPr>
          <w:rFonts w:ascii="Times New Roman" w:hAnsi="Times New Roman"/>
          <w:lang w:eastAsia="ru-RU"/>
        </w:rPr>
        <w:t>.</w:t>
      </w:r>
    </w:p>
    <w:p w14:paraId="58C777A8" w14:textId="39019B60" w:rsidR="00D6142F" w:rsidRPr="00EA6379" w:rsidRDefault="00247477" w:rsidP="00C24420">
      <w:pPr>
        <w:numPr>
          <w:ilvl w:val="1"/>
          <w:numId w:val="25"/>
        </w:numPr>
        <w:autoSpaceDE w:val="0"/>
        <w:autoSpaceDN w:val="0"/>
        <w:adjustRightInd w:val="0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EA6379">
        <w:rPr>
          <w:rFonts w:ascii="Times New Roman" w:hAnsi="Times New Roman"/>
          <w:lang w:eastAsia="ru-RU"/>
        </w:rPr>
        <w:t>Расчет количеств</w:t>
      </w:r>
      <w:r w:rsidR="00F32E7A" w:rsidRPr="00EA6379">
        <w:rPr>
          <w:rFonts w:ascii="Times New Roman" w:hAnsi="Times New Roman"/>
          <w:lang w:eastAsia="ru-RU"/>
        </w:rPr>
        <w:t>а</w:t>
      </w:r>
      <w:r w:rsidRPr="00EA6379">
        <w:rPr>
          <w:rFonts w:ascii="Times New Roman" w:hAnsi="Times New Roman"/>
          <w:lang w:eastAsia="ru-RU"/>
        </w:rPr>
        <w:t xml:space="preserve"> твердых коммунальных отходов</w:t>
      </w:r>
      <w:r w:rsidR="00DF3028" w:rsidRPr="00EA6379">
        <w:rPr>
          <w:rFonts w:ascii="Times New Roman" w:hAnsi="Times New Roman"/>
          <w:lang w:eastAsia="ru-RU"/>
        </w:rPr>
        <w:t xml:space="preserve"> Потребителя, </w:t>
      </w:r>
      <w:r w:rsidRPr="00EA6379">
        <w:rPr>
          <w:rFonts w:ascii="Times New Roman" w:hAnsi="Times New Roman"/>
          <w:lang w:eastAsia="ru-RU"/>
        </w:rPr>
        <w:t>осуществляется по следующей формуле:</w:t>
      </w:r>
    </w:p>
    <w:p w14:paraId="62ED1B88" w14:textId="77777777" w:rsidR="009E2A0C" w:rsidRPr="00EA6379" w:rsidRDefault="008632D9" w:rsidP="009E2A0C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i</m:t>
              </m:r>
            </m:sub>
            <m:sup>
              <m:r>
                <w:rPr>
                  <w:rFonts w:ascii="Cambria Math" w:hAnsi="Cambria Math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lang w:eastAsia="ru-RU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eastAsia="ru-RU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US" w:eastAsia="ru-RU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lang w:eastAsia="ru-RU"/>
                    </w:rPr>
                    <m:t>тко</m:t>
                  </m:r>
                </m:sup>
              </m:sSubSup>
            </m:e>
          </m:nary>
        </m:oMath>
      </m:oMathPara>
    </w:p>
    <w:p w14:paraId="3D461AF4" w14:textId="77777777" w:rsidR="009E2A0C" w:rsidRPr="00EA6379" w:rsidRDefault="009E2A0C" w:rsidP="009E2A0C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w:r w:rsidRPr="00EA6379">
        <w:rPr>
          <w:rFonts w:ascii="Times New Roman" w:hAnsi="Times New Roman"/>
          <w:lang w:eastAsia="ru-RU"/>
        </w:rPr>
        <w:t>где:</w:t>
      </w:r>
    </w:p>
    <w:p w14:paraId="4584E7B8" w14:textId="0D9FFD78" w:rsidR="009E2A0C" w:rsidRPr="00EA6379" w:rsidRDefault="008632D9" w:rsidP="009E2A0C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lang w:eastAsia="ru-RU"/>
              </w:rPr>
            </m:ctrlPr>
          </m:sSubSupPr>
          <m:e>
            <m: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w:rPr>
                <w:rFonts w:ascii="Cambria Math" w:hAnsi="Cambria Math"/>
                <w:lang w:val="en-US" w:eastAsia="ru-RU"/>
              </w:rPr>
              <m:t>ij</m:t>
            </m:r>
          </m:sub>
          <m:sup>
            <m:r>
              <w:rPr>
                <w:rFonts w:ascii="Cambria Math" w:hAnsi="Cambria Math"/>
                <w:lang w:eastAsia="ru-RU"/>
              </w:rPr>
              <m:t>тко</m:t>
            </m:r>
          </m:sup>
        </m:sSubSup>
      </m:oMath>
      <w:r w:rsidR="009E2A0C" w:rsidRPr="00EA6379">
        <w:rPr>
          <w:rFonts w:ascii="Times New Roman" w:hAnsi="Times New Roman"/>
          <w:lang w:eastAsia="ru-RU"/>
        </w:rPr>
        <w:t xml:space="preserve"> - количество ТКО за расчетный период на </w:t>
      </w:r>
      <w:r w:rsidR="009E2A0C" w:rsidRPr="00EA6379">
        <w:rPr>
          <w:rFonts w:ascii="Times New Roman" w:hAnsi="Times New Roman"/>
          <w:lang w:val="en-US" w:eastAsia="ru-RU"/>
        </w:rPr>
        <w:t>j</w:t>
      </w:r>
      <w:r w:rsidR="009E2A0C" w:rsidRPr="00EA6379">
        <w:rPr>
          <w:rFonts w:ascii="Times New Roman" w:hAnsi="Times New Roman"/>
          <w:lang w:eastAsia="ru-RU"/>
        </w:rPr>
        <w:t xml:space="preserve">-объекте </w:t>
      </w:r>
      <w:proofErr w:type="spellStart"/>
      <w:r w:rsidR="009E2A0C" w:rsidRPr="00EA6379">
        <w:rPr>
          <w:rFonts w:ascii="Times New Roman" w:hAnsi="Times New Roman"/>
          <w:lang w:val="en-US" w:eastAsia="ru-RU"/>
        </w:rPr>
        <w:t>i</w:t>
      </w:r>
      <w:proofErr w:type="spellEnd"/>
      <w:r w:rsidR="009E2A0C" w:rsidRPr="00EA6379">
        <w:rPr>
          <w:rFonts w:ascii="Times New Roman" w:hAnsi="Times New Roman"/>
          <w:lang w:eastAsia="ru-RU"/>
        </w:rPr>
        <w:t>-потребителя, определяемое по формуле, предусмотренной п. 5.3. настоящего Договора, м</w:t>
      </w:r>
      <w:r w:rsidR="009E2A0C" w:rsidRPr="00EA6379">
        <w:rPr>
          <w:rFonts w:ascii="Times New Roman" w:hAnsi="Times New Roman"/>
          <w:vertAlign w:val="superscript"/>
          <w:lang w:eastAsia="ru-RU"/>
        </w:rPr>
        <w:t>3</w:t>
      </w:r>
      <w:r w:rsidR="009E2A0C" w:rsidRPr="00EA6379">
        <w:rPr>
          <w:rFonts w:ascii="Times New Roman" w:hAnsi="Times New Roman"/>
          <w:lang w:eastAsia="ru-RU"/>
        </w:rPr>
        <w:t>.</w:t>
      </w:r>
    </w:p>
    <w:p w14:paraId="40916D1A" w14:textId="00932BCB" w:rsidR="0060582D" w:rsidRPr="00EA6379" w:rsidRDefault="0060582D" w:rsidP="00C24420">
      <w:pPr>
        <w:pStyle w:val="af1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lang w:eastAsia="ru-RU"/>
        </w:rPr>
      </w:pPr>
      <w:r w:rsidRPr="00EA6379">
        <w:rPr>
          <w:rFonts w:ascii="Times New Roman" w:hAnsi="Times New Roman"/>
          <w:lang w:eastAsia="ru-RU"/>
        </w:rPr>
        <w:t xml:space="preserve"> </w:t>
      </w:r>
      <w:r w:rsidR="00DF3028" w:rsidRPr="00EA6379">
        <w:rPr>
          <w:rFonts w:ascii="Times New Roman" w:hAnsi="Times New Roman"/>
          <w:lang w:eastAsia="ru-RU"/>
        </w:rPr>
        <w:t>К</w:t>
      </w:r>
      <w:r w:rsidRPr="00EA6379">
        <w:rPr>
          <w:rFonts w:ascii="Times New Roman" w:hAnsi="Times New Roman"/>
          <w:lang w:eastAsia="ru-RU"/>
        </w:rPr>
        <w:t xml:space="preserve">оличество твердых коммунальных отходов </w:t>
      </w:r>
      <w:r w:rsidR="00DF3028" w:rsidRPr="00EA6379">
        <w:rPr>
          <w:rFonts w:ascii="Times New Roman" w:hAnsi="Times New Roman"/>
          <w:lang w:eastAsia="ru-RU"/>
        </w:rPr>
        <w:t>на каждом объекте</w:t>
      </w:r>
      <w:r w:rsidR="00B60294" w:rsidRPr="00EA6379">
        <w:rPr>
          <w:rFonts w:ascii="Times New Roman" w:hAnsi="Times New Roman"/>
          <w:lang w:eastAsia="ru-RU"/>
        </w:rPr>
        <w:t xml:space="preserve"> Потребителя</w:t>
      </w:r>
      <w:r w:rsidR="00DF3028" w:rsidRPr="00EA6379">
        <w:rPr>
          <w:rFonts w:ascii="Times New Roman" w:hAnsi="Times New Roman"/>
          <w:lang w:eastAsia="ru-RU"/>
        </w:rPr>
        <w:t>,</w:t>
      </w:r>
      <w:r w:rsidR="00B60294" w:rsidRPr="00EA6379">
        <w:rPr>
          <w:rFonts w:ascii="Times New Roman" w:hAnsi="Times New Roman"/>
          <w:lang w:eastAsia="ru-RU"/>
        </w:rPr>
        <w:t xml:space="preserve"> </w:t>
      </w:r>
      <w:r w:rsidR="00DF3028" w:rsidRPr="00EA6379">
        <w:rPr>
          <w:rFonts w:ascii="Times New Roman" w:hAnsi="Times New Roman"/>
          <w:lang w:eastAsia="ru-RU"/>
        </w:rPr>
        <w:t xml:space="preserve">на котором образуются твердые коммунальные отходы, </w:t>
      </w:r>
      <w:r w:rsidRPr="00EA6379">
        <w:rPr>
          <w:rFonts w:ascii="Times New Roman" w:hAnsi="Times New Roman"/>
          <w:lang w:eastAsia="ru-RU"/>
        </w:rPr>
        <w:t>рассчитывается по формуле:</w:t>
      </w:r>
    </w:p>
    <w:p w14:paraId="3BB4A5A2" w14:textId="77777777" w:rsidR="009E2A0C" w:rsidRPr="00EA6379" w:rsidRDefault="009E2A0C" w:rsidP="009E2A0C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</w:p>
    <w:p w14:paraId="1C4315F7" w14:textId="31386A2C" w:rsidR="009E2A0C" w:rsidRPr="00EA6379" w:rsidRDefault="008632D9" w:rsidP="009E2A0C">
      <w:pPr>
        <w:pStyle w:val="af1"/>
        <w:autoSpaceDE w:val="0"/>
        <w:autoSpaceDN w:val="0"/>
        <w:adjustRightInd w:val="0"/>
        <w:ind w:left="360"/>
        <w:jc w:val="center"/>
        <w:outlineLvl w:val="0"/>
        <w:rPr>
          <w:rFonts w:ascii="Times New Roman" w:hAnsi="Times New Roman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eastAsia="ru-RU"/>
                </w:rPr>
              </m:ctrlPr>
            </m:sSubSupPr>
            <m:e>
              <m:r>
                <w:rPr>
                  <w:rFonts w:ascii="Cambria Math" w:hAnsi="Cambria Math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ij</m:t>
              </m:r>
            </m:sub>
            <m:sup>
              <m:r>
                <w:rPr>
                  <w:rFonts w:ascii="Cambria Math" w:hAnsi="Cambria Math"/>
                  <w:lang w:eastAsia="ru-RU"/>
                </w:rPr>
                <m:t>тко</m:t>
              </m:r>
            </m:sup>
          </m:sSubSup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K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i</m:t>
              </m:r>
            </m:sub>
          </m:sSub>
          <m:r>
            <w:rPr>
              <w:rFonts w:ascii="Cambria Math" w:hAnsi="Cambria Math"/>
              <w:lang w:eastAsia="ru-RU"/>
            </w:rPr>
            <m:t>×</m:t>
          </m:r>
          <m:f>
            <m:fPr>
              <m:ctrlPr>
                <w:rPr>
                  <w:rFonts w:ascii="Cambria Math" w:hAnsi="Cambria Math"/>
                  <w:i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lang w:eastAsia="ru-RU"/>
                </w:rPr>
                <m:t>1</m:t>
              </m:r>
            </m:num>
            <m:den>
              <m:r>
                <w:rPr>
                  <w:rFonts w:ascii="Cambria Math" w:hAnsi="Cambria Math"/>
                  <w:lang w:eastAsia="ru-RU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×N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j</m:t>
              </m:r>
            </m:sub>
          </m:sSub>
        </m:oMath>
      </m:oMathPara>
    </w:p>
    <w:p w14:paraId="54AE5D9A" w14:textId="77777777" w:rsidR="009E2A0C" w:rsidRPr="00EA6379" w:rsidRDefault="009E2A0C" w:rsidP="009E2A0C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w:r w:rsidRPr="00EA6379">
        <w:rPr>
          <w:rFonts w:ascii="Times New Roman" w:hAnsi="Times New Roman"/>
          <w:lang w:eastAsia="ru-RU"/>
        </w:rPr>
        <w:t>где:</w:t>
      </w:r>
    </w:p>
    <w:p w14:paraId="4049B19D" w14:textId="77777777" w:rsidR="009E2A0C" w:rsidRPr="00EA6379" w:rsidRDefault="008632D9" w:rsidP="009E2A0C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lang w:eastAsia="ru-RU"/>
              </w:rPr>
            </m:ctrlPr>
          </m:sSubSup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 w:hAnsi="Cambria Math"/>
                <w:lang w:val="en-US" w:eastAsia="ru-RU"/>
              </w:rPr>
              <m:t>ij</m:t>
            </m:r>
          </m:sub>
          <m:sup>
            <m:r>
              <w:rPr>
                <w:rFonts w:ascii="Cambria Math" w:hAnsi="Cambria Math"/>
                <w:lang w:eastAsia="ru-RU"/>
              </w:rPr>
              <m:t>тко</m:t>
            </m:r>
          </m:sup>
        </m:sSubSup>
      </m:oMath>
      <w:r w:rsidR="009E2A0C" w:rsidRPr="00EA6379">
        <w:rPr>
          <w:rFonts w:ascii="Times New Roman" w:hAnsi="Times New Roman"/>
          <w:lang w:eastAsia="ru-RU"/>
        </w:rPr>
        <w:t xml:space="preserve"> – количество ТКО за расчетный период на </w:t>
      </w:r>
      <w:r w:rsidR="009E2A0C" w:rsidRPr="00EA6379">
        <w:rPr>
          <w:rFonts w:ascii="Times New Roman" w:hAnsi="Times New Roman"/>
          <w:lang w:val="en-US" w:eastAsia="ru-RU"/>
        </w:rPr>
        <w:t>j</w:t>
      </w:r>
      <w:r w:rsidR="009E2A0C" w:rsidRPr="00EA6379">
        <w:rPr>
          <w:rFonts w:ascii="Times New Roman" w:hAnsi="Times New Roman"/>
          <w:lang w:eastAsia="ru-RU"/>
        </w:rPr>
        <w:t xml:space="preserve">-объекте </w:t>
      </w:r>
      <w:proofErr w:type="spellStart"/>
      <w:r w:rsidR="009E2A0C" w:rsidRPr="00EA6379">
        <w:rPr>
          <w:rFonts w:ascii="Times New Roman" w:hAnsi="Times New Roman"/>
          <w:lang w:val="en-US" w:eastAsia="ru-RU"/>
        </w:rPr>
        <w:t>i</w:t>
      </w:r>
      <w:proofErr w:type="spellEnd"/>
      <w:r w:rsidR="009E2A0C" w:rsidRPr="00EA6379">
        <w:rPr>
          <w:rFonts w:ascii="Times New Roman" w:hAnsi="Times New Roman"/>
          <w:lang w:eastAsia="ru-RU"/>
        </w:rPr>
        <w:t>-потребителя, м</w:t>
      </w:r>
      <w:r w:rsidR="009E2A0C" w:rsidRPr="00EA6379">
        <w:rPr>
          <w:rFonts w:ascii="Times New Roman" w:hAnsi="Times New Roman"/>
          <w:vertAlign w:val="superscript"/>
          <w:lang w:eastAsia="ru-RU"/>
        </w:rPr>
        <w:t>3</w:t>
      </w:r>
      <w:r w:rsidR="009E2A0C" w:rsidRPr="00EA6379">
        <w:rPr>
          <w:rFonts w:ascii="Times New Roman" w:hAnsi="Times New Roman"/>
          <w:lang w:eastAsia="ru-RU"/>
        </w:rPr>
        <w:t>;</w:t>
      </w:r>
    </w:p>
    <w:p w14:paraId="662FB79D" w14:textId="77777777" w:rsidR="009E2A0C" w:rsidRPr="00EA6379" w:rsidRDefault="008632D9" w:rsidP="009E2A0C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w:rPr>
                <w:rFonts w:ascii="Cambria Math" w:hAnsi="Cambria Math"/>
                <w:lang w:eastAsia="ru-RU"/>
              </w:rPr>
              <m:t>i</m:t>
            </m:r>
          </m:sub>
        </m:sSub>
      </m:oMath>
      <w:r w:rsidR="009E2A0C" w:rsidRPr="00EA6379">
        <w:rPr>
          <w:rFonts w:ascii="Times New Roman" w:hAnsi="Times New Roman"/>
          <w:lang w:eastAsia="ru-RU"/>
        </w:rPr>
        <w:t xml:space="preserve"> – количество расчетных единиц для </w:t>
      </w:r>
      <w:r w:rsidR="009E2A0C" w:rsidRPr="00EA6379">
        <w:rPr>
          <w:rFonts w:ascii="Times New Roman" w:hAnsi="Times New Roman"/>
          <w:lang w:val="en-US" w:eastAsia="ru-RU"/>
        </w:rPr>
        <w:t>j</w:t>
      </w:r>
      <w:r w:rsidR="009E2A0C" w:rsidRPr="00EA6379">
        <w:rPr>
          <w:rFonts w:ascii="Times New Roman" w:hAnsi="Times New Roman"/>
          <w:lang w:eastAsia="ru-RU"/>
        </w:rPr>
        <w:t>-объекта, установленных органом исполнительной власти субъекта Российской Федерации для данной категории объектов;</w:t>
      </w:r>
    </w:p>
    <w:p w14:paraId="4FA3EB3C" w14:textId="77777777" w:rsidR="009E2A0C" w:rsidRPr="00EA6379" w:rsidRDefault="008632D9" w:rsidP="009E2A0C">
      <w:pPr>
        <w:pStyle w:val="af1"/>
        <w:autoSpaceDE w:val="0"/>
        <w:autoSpaceDN w:val="0"/>
        <w:adjustRightInd w:val="0"/>
        <w:ind w:left="360"/>
        <w:jc w:val="both"/>
        <w:outlineLvl w:val="0"/>
        <w:rPr>
          <w:rFonts w:ascii="Times New Roman" w:hAnsi="Times New Roman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lang w:eastAsia="ru-RU"/>
              </w:rPr>
              <m:t>j</m:t>
            </m:r>
          </m:sub>
        </m:sSub>
      </m:oMath>
      <w:r w:rsidR="009E2A0C" w:rsidRPr="00EA6379">
        <w:rPr>
          <w:rFonts w:ascii="Times New Roman" w:hAnsi="Times New Roman"/>
          <w:lang w:eastAsia="ru-RU"/>
        </w:rPr>
        <w:t xml:space="preserve"> – норматив накопления ТКО, установленный приказом министерства природных ресурсов и экологии Саратовской области от 5 февраля 2018 года № 47.</w:t>
      </w:r>
    </w:p>
    <w:p w14:paraId="217519A9" w14:textId="77777777" w:rsidR="00C24420" w:rsidRPr="00EA6379" w:rsidRDefault="00C24420" w:rsidP="00C24420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/>
          <w:lang w:eastAsia="ru-RU"/>
        </w:rPr>
      </w:pPr>
    </w:p>
    <w:p w14:paraId="2C373231" w14:textId="77777777" w:rsidR="00DA42CE" w:rsidRPr="00EA6379" w:rsidRDefault="00DA42CE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 xml:space="preserve">Порядок фиксации нарушений по </w:t>
      </w:r>
      <w:r w:rsidR="005112F1" w:rsidRPr="00EA6379">
        <w:rPr>
          <w:rFonts w:ascii="Times New Roman" w:hAnsi="Times New Roman"/>
          <w:b/>
        </w:rPr>
        <w:t>Д</w:t>
      </w:r>
      <w:r w:rsidRPr="00EA6379">
        <w:rPr>
          <w:rFonts w:ascii="Times New Roman" w:hAnsi="Times New Roman"/>
          <w:b/>
        </w:rPr>
        <w:t>оговору</w:t>
      </w:r>
    </w:p>
    <w:p w14:paraId="3632520D" w14:textId="77777777" w:rsidR="00847B60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В случае нарушения Региональным оператором обязательств по настоящему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оговору</w:t>
      </w:r>
      <w:r w:rsidR="00CB5F5E" w:rsidRPr="00EA6379">
        <w:rPr>
          <w:rFonts w:ascii="Times New Roman" w:hAnsi="Times New Roman"/>
        </w:rPr>
        <w:t xml:space="preserve">, </w:t>
      </w:r>
      <w:r w:rsidRPr="00EA6379">
        <w:rPr>
          <w:rFonts w:ascii="Times New Roman" w:hAnsi="Times New Roman"/>
        </w:rPr>
        <w:t xml:space="preserve">Потребитель с участием представителя Регионального оператора составляет акт о нарушении Региональным оператором обязательств по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 xml:space="preserve">оговору и вручает его представителю Регионального оператора. </w:t>
      </w:r>
    </w:p>
    <w:p w14:paraId="7EC74BD3" w14:textId="0D280956" w:rsidR="00576217" w:rsidRPr="00EA6379" w:rsidRDefault="00847B60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О необходимости составления акта о нарушении Региональным оператором обязательств </w:t>
      </w:r>
      <w:r w:rsidRPr="00EA6379">
        <w:rPr>
          <w:rFonts w:ascii="Times New Roman" w:hAnsi="Times New Roman"/>
        </w:rPr>
        <w:lastRenderedPageBreak/>
        <w:t xml:space="preserve">по настоящему договору Потребитель обязан уведомить Регионального оператора за 24 часа до даты составления акта путем направления </w:t>
      </w:r>
      <w:r w:rsidR="002F78F3" w:rsidRPr="00EA6379">
        <w:rPr>
          <w:rFonts w:ascii="Times New Roman" w:hAnsi="Times New Roman"/>
        </w:rPr>
        <w:t xml:space="preserve">способом, определенном пунктом </w:t>
      </w:r>
      <w:r w:rsidR="00D92129" w:rsidRPr="00EA6379">
        <w:rPr>
          <w:rFonts w:ascii="Times New Roman" w:hAnsi="Times New Roman"/>
        </w:rPr>
        <w:t>4.</w:t>
      </w:r>
      <w:r w:rsidR="00355508" w:rsidRPr="00EA6379">
        <w:rPr>
          <w:rFonts w:ascii="Times New Roman" w:hAnsi="Times New Roman"/>
        </w:rPr>
        <w:t>3</w:t>
      </w:r>
      <w:r w:rsidR="00D92129" w:rsidRPr="00EA6379">
        <w:rPr>
          <w:rFonts w:ascii="Times New Roman" w:hAnsi="Times New Roman"/>
        </w:rPr>
        <w:t xml:space="preserve">.7. настоящего </w:t>
      </w:r>
      <w:r w:rsidR="002F78F3" w:rsidRPr="00EA6379">
        <w:rPr>
          <w:rFonts w:ascii="Times New Roman" w:hAnsi="Times New Roman"/>
        </w:rPr>
        <w:t xml:space="preserve">Договора. </w:t>
      </w:r>
      <w:bookmarkStart w:id="19" w:name="_Hlk517968364"/>
      <w:bookmarkStart w:id="20" w:name="_Hlk517966885"/>
      <w:r w:rsidR="00576217" w:rsidRPr="00EA6379">
        <w:rPr>
          <w:rFonts w:ascii="Times New Roman" w:hAnsi="Times New Roman"/>
        </w:rPr>
        <w:t>В сообщении Потребитель обязан указать фамилию, имя, отчество и точный адрес, где обнаружено нарушение договора. При отсутствии уведомления Регионального оператора о составлении акта о нарушении Региональным оператором обязательств по договору, акт, состав</w:t>
      </w:r>
      <w:r w:rsidR="00DF3028" w:rsidRPr="00EA6379">
        <w:rPr>
          <w:rFonts w:ascii="Times New Roman" w:hAnsi="Times New Roman"/>
        </w:rPr>
        <w:t xml:space="preserve">ленный Потребителем без участия </w:t>
      </w:r>
      <w:r w:rsidR="00576217" w:rsidRPr="00EA6379">
        <w:rPr>
          <w:rFonts w:ascii="Times New Roman" w:hAnsi="Times New Roman"/>
        </w:rPr>
        <w:t>представителя Регионального оператора, является недействительным</w:t>
      </w:r>
      <w:bookmarkEnd w:id="19"/>
      <w:r w:rsidR="00576217" w:rsidRPr="00EA6379">
        <w:rPr>
          <w:rFonts w:ascii="Times New Roman" w:hAnsi="Times New Roman"/>
        </w:rPr>
        <w:t>.</w:t>
      </w:r>
    </w:p>
    <w:p w14:paraId="04C57941" w14:textId="68FD94E2" w:rsidR="00DA42CE" w:rsidRPr="00EA6379" w:rsidRDefault="00576217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 При неявке представителя Регионального оператора, уведомленного надлежащим образом</w:t>
      </w:r>
      <w:bookmarkEnd w:id="20"/>
      <w:r w:rsidRPr="00EA6379">
        <w:rPr>
          <w:rFonts w:ascii="Times New Roman" w:hAnsi="Times New Roman"/>
        </w:rPr>
        <w:t xml:space="preserve">, </w:t>
      </w:r>
      <w:r w:rsidR="00DA42CE" w:rsidRPr="00EA6379">
        <w:rPr>
          <w:rFonts w:ascii="Times New Roman" w:hAnsi="Times New Roman"/>
        </w:rPr>
        <w:t xml:space="preserve">Потребитель составляет указанный акт в присутствии не менее чем 2 незаинтересованных лиц или с использованием фото- и (или) видеофиксации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Потребителем. </w:t>
      </w:r>
    </w:p>
    <w:p w14:paraId="26C968DD" w14:textId="77777777" w:rsidR="00DA42CE" w:rsidRPr="00EA6379" w:rsidRDefault="00DA42CE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Региональный оператор в течение 3 рабочих дней со дня получения акта подписывает его и направляет Потребителю. В случае несогласия с содержанием акта Региональный оператор вправе написать </w:t>
      </w:r>
      <w:r w:rsidR="00BE03EE" w:rsidRPr="00EA6379">
        <w:rPr>
          <w:rFonts w:ascii="Times New Roman" w:hAnsi="Times New Roman" w:cs="Times New Roman"/>
          <w:szCs w:val="22"/>
        </w:rPr>
        <w:t xml:space="preserve">мотивированное </w:t>
      </w:r>
      <w:r w:rsidRPr="00EA6379">
        <w:rPr>
          <w:rFonts w:ascii="Times New Roman" w:hAnsi="Times New Roman" w:cs="Times New Roman"/>
          <w:szCs w:val="22"/>
        </w:rPr>
        <w:t xml:space="preserve">возражение на акт с указанием причин своего несогласия и направить такое возражение Потребителю в течение 3 рабочих дней со дня получения акта. </w:t>
      </w:r>
    </w:p>
    <w:p w14:paraId="17C8AD3F" w14:textId="77777777" w:rsidR="00DA42CE" w:rsidRPr="00EA6379" w:rsidRDefault="00DA42CE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В случае невозможности устранения нарушений в сроки, предложенные Потребителем, Региональный оператор предлагает иные сроки для устранения выявленных нарушений.</w:t>
      </w:r>
    </w:p>
    <w:p w14:paraId="08AAFDE4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14:paraId="22DAC98E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 случае получения возражений Регионального оператора Потребитель обязан рассмотреть возражения и</w:t>
      </w:r>
      <w:r w:rsidR="00BE03EE" w:rsidRPr="00EA6379">
        <w:rPr>
          <w:rFonts w:ascii="Times New Roman" w:hAnsi="Times New Roman"/>
        </w:rPr>
        <w:t>,</w:t>
      </w:r>
      <w:r w:rsidRPr="00EA6379">
        <w:rPr>
          <w:rFonts w:ascii="Times New Roman" w:hAnsi="Times New Roman"/>
        </w:rPr>
        <w:t xml:space="preserve"> в случае согласия с возражениями</w:t>
      </w:r>
      <w:r w:rsidR="00BE03EE" w:rsidRPr="00EA6379">
        <w:rPr>
          <w:rFonts w:ascii="Times New Roman" w:hAnsi="Times New Roman"/>
        </w:rPr>
        <w:t>,</w:t>
      </w:r>
      <w:r w:rsidRPr="00EA6379">
        <w:rPr>
          <w:rFonts w:ascii="Times New Roman" w:hAnsi="Times New Roman"/>
        </w:rPr>
        <w:t xml:space="preserve"> внести соответствующие изменения в акт.</w:t>
      </w:r>
    </w:p>
    <w:p w14:paraId="3E730921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Акт должен содержать:</w:t>
      </w:r>
    </w:p>
    <w:p w14:paraId="5E3207D6" w14:textId="77777777" w:rsidR="00DA42CE" w:rsidRPr="00EA6379" w:rsidRDefault="00BE03EE" w:rsidP="00C24420">
      <w:pPr>
        <w:pStyle w:val="ConsPlusNormal"/>
        <w:numPr>
          <w:ilvl w:val="2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>сведения о заявителе: наименование, адрес места нахождения, ИНН, ОГРН, документ, подтверждающий полномочия заявителя;</w:t>
      </w:r>
    </w:p>
    <w:p w14:paraId="40637635" w14:textId="77777777" w:rsidR="00DA42CE" w:rsidRPr="00EA6379" w:rsidRDefault="00BE03EE" w:rsidP="00C24420">
      <w:pPr>
        <w:pStyle w:val="ConsPlusNormal"/>
        <w:numPr>
          <w:ilvl w:val="2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>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14:paraId="42BAA473" w14:textId="77777777" w:rsidR="00DA42CE" w:rsidRPr="00EA6379" w:rsidRDefault="00BE03EE" w:rsidP="00C24420">
      <w:pPr>
        <w:pStyle w:val="ConsPlusNormal"/>
        <w:numPr>
          <w:ilvl w:val="2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 xml:space="preserve">сведения о нарушении соответствующих пунктов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="00DA42CE" w:rsidRPr="00EA6379">
        <w:rPr>
          <w:rFonts w:ascii="Times New Roman" w:hAnsi="Times New Roman" w:cs="Times New Roman"/>
          <w:szCs w:val="22"/>
        </w:rPr>
        <w:t xml:space="preserve">оговора, расчет суммы, на которую должна быть уменьшена плата Потребителя в связи с ненадлежащим исполнением Региональным оператором своих обязательств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="00DA42CE" w:rsidRPr="00EA6379">
        <w:rPr>
          <w:rFonts w:ascii="Times New Roman" w:hAnsi="Times New Roman" w:cs="Times New Roman"/>
          <w:szCs w:val="22"/>
        </w:rPr>
        <w:t>оговору;</w:t>
      </w:r>
    </w:p>
    <w:p w14:paraId="0D43976A" w14:textId="77777777" w:rsidR="00DA42CE" w:rsidRPr="00EA6379" w:rsidRDefault="00BE03EE" w:rsidP="00C24420">
      <w:pPr>
        <w:pStyle w:val="ConsPlusNormal"/>
        <w:numPr>
          <w:ilvl w:val="2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 </w:t>
      </w:r>
      <w:r w:rsidR="00DA42CE" w:rsidRPr="00EA6379">
        <w:rPr>
          <w:rFonts w:ascii="Times New Roman" w:hAnsi="Times New Roman" w:cs="Times New Roman"/>
          <w:szCs w:val="22"/>
        </w:rPr>
        <w:t>другие сведения по усмотрению Стороны, в том числе материалы фото- и видеосъемки.</w:t>
      </w:r>
    </w:p>
    <w:p w14:paraId="7514637E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Потребитель направляет копию акта о нарушении Региональным оператором обязательств по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оговору в уполномоченный орган исполнительной власти субъекта Российской Федерации.</w:t>
      </w:r>
    </w:p>
    <w:p w14:paraId="2A39DC80" w14:textId="77777777" w:rsidR="00DA42CE" w:rsidRPr="00EA6379" w:rsidRDefault="00DA42CE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28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21" w:name="_Hlk505606924"/>
      <w:r w:rsidRPr="00EA6379">
        <w:rPr>
          <w:rFonts w:ascii="Times New Roman" w:hAnsi="Times New Roman"/>
          <w:b/>
        </w:rPr>
        <w:t>Порядок разрешения споров</w:t>
      </w:r>
    </w:p>
    <w:p w14:paraId="08CCDA91" w14:textId="77777777" w:rsidR="00DA42CE" w:rsidRPr="00EA6379" w:rsidRDefault="00DA42CE" w:rsidP="00DF3028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Разногласия, возникающие между Сторонами, связанные с исполнением настоящего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оговора, разрешаются в досудебном и судебном порядке в соответствии с правилами настоящего раздела.</w:t>
      </w:r>
    </w:p>
    <w:p w14:paraId="35E9ABC4" w14:textId="77777777" w:rsidR="00DA42CE" w:rsidRPr="00EA6379" w:rsidRDefault="00DA42CE" w:rsidP="00DF3028">
      <w:pPr>
        <w:pStyle w:val="ConsPlusNormal"/>
        <w:tabs>
          <w:tab w:val="left" w:pos="567"/>
          <w:tab w:val="left" w:pos="1276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Претензионный (досудебный) порядок урегулирования спора является обязательным для Сторон настоящего Договора.</w:t>
      </w:r>
    </w:p>
    <w:p w14:paraId="07440420" w14:textId="77777777" w:rsidR="00576217" w:rsidRPr="00EA6379" w:rsidRDefault="00576217" w:rsidP="00DF3028">
      <w:pPr>
        <w:pStyle w:val="af1"/>
        <w:tabs>
          <w:tab w:val="left" w:pos="1276"/>
        </w:tabs>
        <w:spacing w:after="0" w:line="259" w:lineRule="auto"/>
        <w:ind w:left="0" w:firstLine="851"/>
        <w:jc w:val="both"/>
        <w:rPr>
          <w:rFonts w:ascii="Times New Roman" w:hAnsi="Times New Roman"/>
        </w:rPr>
      </w:pPr>
      <w:bookmarkStart w:id="22" w:name="_Hlk517967187"/>
      <w:r w:rsidRPr="00EA6379">
        <w:rPr>
          <w:rFonts w:ascii="Times New Roman" w:hAnsi="Times New Roman"/>
        </w:rPr>
        <w:t>Инициировавшая претензионный (досудебный) порядок урегулирования спора Сторона направляет другой Стороне письменную претензию с указанием сведений о лице, направившим претензию (полное наименование), содержание спора и сути разногласий, ссылки на нормы права, нарушенные одной из сторон, сроков для выполнения требования.</w:t>
      </w:r>
    </w:p>
    <w:bookmarkEnd w:id="22"/>
    <w:p w14:paraId="2A3B338D" w14:textId="77777777" w:rsidR="00DA42CE" w:rsidRPr="00EA6379" w:rsidRDefault="00DA42CE" w:rsidP="00DF3028">
      <w:pPr>
        <w:pStyle w:val="ConsPlusNormal"/>
        <w:tabs>
          <w:tab w:val="left" w:pos="567"/>
          <w:tab w:val="left" w:pos="1276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Претензия подписывается направившей её Стороной либо лицом, </w:t>
      </w:r>
      <w:r w:rsidR="001345F8" w:rsidRPr="00EA6379">
        <w:rPr>
          <w:rFonts w:ascii="Times New Roman" w:hAnsi="Times New Roman" w:cs="Times New Roman"/>
          <w:szCs w:val="22"/>
        </w:rPr>
        <w:t>наделенным</w:t>
      </w:r>
      <w:r w:rsidRPr="00EA6379">
        <w:rPr>
          <w:rFonts w:ascii="Times New Roman" w:hAnsi="Times New Roman" w:cs="Times New Roman"/>
          <w:szCs w:val="22"/>
        </w:rPr>
        <w:t xml:space="preserve"> в соответствии с учредительными документами </w:t>
      </w:r>
      <w:r w:rsidR="001345F8" w:rsidRPr="00EA6379">
        <w:rPr>
          <w:rFonts w:ascii="Times New Roman" w:hAnsi="Times New Roman" w:cs="Times New Roman"/>
          <w:szCs w:val="22"/>
        </w:rPr>
        <w:t xml:space="preserve">правом </w:t>
      </w:r>
      <w:r w:rsidRPr="00EA6379">
        <w:rPr>
          <w:rFonts w:ascii="Times New Roman" w:hAnsi="Times New Roman" w:cs="Times New Roman"/>
          <w:szCs w:val="22"/>
        </w:rPr>
        <w:t>действовать от имени юридического лица без доверенности, либо иным уполномоченным лицом, действующим на основании доверенности.</w:t>
      </w:r>
    </w:p>
    <w:p w14:paraId="674225BB" w14:textId="77777777" w:rsidR="00DA42CE" w:rsidRPr="00EA6379" w:rsidRDefault="00DA42CE" w:rsidP="00DF3028">
      <w:pPr>
        <w:pStyle w:val="ConsPlusNormal"/>
        <w:tabs>
          <w:tab w:val="left" w:pos="567"/>
          <w:tab w:val="left" w:pos="1276"/>
        </w:tabs>
        <w:ind w:firstLine="851"/>
        <w:jc w:val="both"/>
        <w:rPr>
          <w:rFonts w:ascii="Times New Roman" w:hAnsi="Times New Roman" w:cs="Times New Roman"/>
          <w:szCs w:val="22"/>
        </w:rPr>
      </w:pPr>
      <w:bookmarkStart w:id="23" w:name="_Hlk510517882"/>
      <w:r w:rsidRPr="00EA6379">
        <w:rPr>
          <w:rFonts w:ascii="Times New Roman" w:hAnsi="Times New Roman" w:cs="Times New Roman"/>
          <w:szCs w:val="22"/>
        </w:rPr>
        <w:t>Претензия подлежит направлению другой Стороне способом, предусмотренным для обмена корреспонденцией между Сторонами в соответствии с настоящим Договором</w:t>
      </w:r>
      <w:r w:rsidR="00CC11ED" w:rsidRPr="00EA6379">
        <w:rPr>
          <w:rFonts w:ascii="Times New Roman" w:hAnsi="Times New Roman" w:cs="Times New Roman"/>
          <w:szCs w:val="22"/>
        </w:rPr>
        <w:t>.</w:t>
      </w:r>
    </w:p>
    <w:bookmarkEnd w:id="23"/>
    <w:p w14:paraId="6FAE5F9B" w14:textId="77777777" w:rsidR="00DA42CE" w:rsidRPr="00EA6379" w:rsidRDefault="00DA42CE" w:rsidP="00DF3028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Сторона, получившая претензию, обязана рассмотреть её в срок, не превышающий двух недель с момента её </w:t>
      </w:r>
      <w:r w:rsidR="00D95D26" w:rsidRPr="00EA6379">
        <w:rPr>
          <w:rFonts w:ascii="Times New Roman" w:hAnsi="Times New Roman"/>
        </w:rPr>
        <w:t>направления</w:t>
      </w:r>
      <w:r w:rsidR="00544F65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 xml:space="preserve">(если более длительный срок не указан в претензии). </w:t>
      </w:r>
    </w:p>
    <w:p w14:paraId="0F96B400" w14:textId="77777777" w:rsidR="00DA42CE" w:rsidRPr="00EA6379" w:rsidRDefault="00DA42CE" w:rsidP="00DF3028">
      <w:pPr>
        <w:pStyle w:val="ConsPlusNormal"/>
        <w:tabs>
          <w:tab w:val="left" w:pos="567"/>
          <w:tab w:val="left" w:pos="1276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По результатам рассмотрения претензии получившая её Сторона вправе направить другой Стороне возражение на претензию или выполнить указанное в ней требование, что означает выражение согласия с предъявленными требованиями.</w:t>
      </w:r>
    </w:p>
    <w:p w14:paraId="23840CB0" w14:textId="77777777" w:rsidR="00DA42CE" w:rsidRPr="00EA6379" w:rsidRDefault="00DA42CE" w:rsidP="00DF3028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lastRenderedPageBreak/>
        <w:t xml:space="preserve">В случае неурегулирования спора в порядке, предусмотренном </w:t>
      </w:r>
      <w:r w:rsidR="00A506C4" w:rsidRPr="00EA6379">
        <w:rPr>
          <w:rFonts w:ascii="Times New Roman" w:hAnsi="Times New Roman"/>
        </w:rPr>
        <w:t xml:space="preserve">настоящим разделом </w:t>
      </w:r>
      <w:r w:rsidR="005112F1" w:rsidRPr="00EA6379">
        <w:rPr>
          <w:rFonts w:ascii="Times New Roman" w:hAnsi="Times New Roman"/>
        </w:rPr>
        <w:t>Д</w:t>
      </w:r>
      <w:r w:rsidR="00A506C4" w:rsidRPr="00EA6379">
        <w:rPr>
          <w:rFonts w:ascii="Times New Roman" w:hAnsi="Times New Roman"/>
        </w:rPr>
        <w:t>оговора</w:t>
      </w:r>
      <w:r w:rsidRPr="00EA6379">
        <w:rPr>
          <w:rFonts w:ascii="Times New Roman" w:hAnsi="Times New Roman"/>
        </w:rPr>
        <w:t>, по истечении срока для рассмотрения претензии при оставлении её без удовлетворения, инициировавшая спор Сторона вправе обратиться в суд.</w:t>
      </w:r>
    </w:p>
    <w:p w14:paraId="1BE7879E" w14:textId="674BAE5D" w:rsidR="00DA42CE" w:rsidRDefault="00FA1376" w:rsidP="00DF3028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4" w:name="_Hlk510517889"/>
      <w:r w:rsidRPr="00EA6379">
        <w:rPr>
          <w:rFonts w:ascii="Times New Roman" w:hAnsi="Times New Roman"/>
        </w:rPr>
        <w:t>Если иное не предусмотрено действующим законодательством, р</w:t>
      </w:r>
      <w:r w:rsidR="00DA42CE" w:rsidRPr="00EA6379">
        <w:rPr>
          <w:rFonts w:ascii="Times New Roman" w:hAnsi="Times New Roman"/>
        </w:rPr>
        <w:t>ассмотрение судебного спора осуществляется по месту нахождения</w:t>
      </w:r>
      <w:r w:rsidR="00DF3028" w:rsidRPr="00EA6379">
        <w:rPr>
          <w:rFonts w:ascii="Times New Roman" w:hAnsi="Times New Roman"/>
        </w:rPr>
        <w:t xml:space="preserve"> </w:t>
      </w:r>
      <w:r w:rsidR="00DA42CE" w:rsidRPr="00EA6379">
        <w:rPr>
          <w:rFonts w:ascii="Times New Roman" w:hAnsi="Times New Roman"/>
        </w:rPr>
        <w:t>филиала АО «Управление отходами».</w:t>
      </w:r>
    </w:p>
    <w:p w14:paraId="7A81E6DB" w14:textId="77777777" w:rsidR="00095D13" w:rsidRPr="00EA6379" w:rsidRDefault="00095D13" w:rsidP="00095D13">
      <w:pPr>
        <w:pStyle w:val="af1"/>
        <w:widowControl w:val="0"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851"/>
        <w:jc w:val="both"/>
        <w:rPr>
          <w:rFonts w:ascii="Times New Roman" w:hAnsi="Times New Roman"/>
        </w:rPr>
      </w:pPr>
    </w:p>
    <w:bookmarkEnd w:id="21"/>
    <w:bookmarkEnd w:id="24"/>
    <w:p w14:paraId="1C4A7D69" w14:textId="77777777" w:rsidR="00DA42CE" w:rsidRPr="00EA6379" w:rsidRDefault="00DA42CE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Ответственность Сторон</w:t>
      </w:r>
    </w:p>
    <w:p w14:paraId="70B9E3C8" w14:textId="77777777" w:rsidR="001345F8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5" w:name="_Hlk505606939"/>
      <w:r w:rsidRPr="00EA6379">
        <w:rPr>
          <w:rFonts w:ascii="Times New Roman" w:hAnsi="Times New Roman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законодательством, действующим на территории Российской Федерации, с учётом особенностей, предусмотренных настоящим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оговором, и несут риск возникновения неблагоприятных для них последствий.</w:t>
      </w:r>
      <w:r w:rsidR="001345F8" w:rsidRPr="00EA6379">
        <w:rPr>
          <w:rFonts w:ascii="Times New Roman" w:hAnsi="Times New Roman"/>
        </w:rPr>
        <w:t xml:space="preserve"> </w:t>
      </w:r>
    </w:p>
    <w:p w14:paraId="26646A2A" w14:textId="74D9FFD7" w:rsidR="00DA42CE" w:rsidRPr="00EA6379" w:rsidRDefault="001345F8" w:rsidP="006F7343">
      <w:pPr>
        <w:pStyle w:val="af1"/>
        <w:widowControl w:val="0"/>
        <w:suppressLineNumbers/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В</w:t>
      </w:r>
      <w:r w:rsidR="00DA42CE" w:rsidRPr="00EA6379">
        <w:rPr>
          <w:rFonts w:ascii="Times New Roman" w:hAnsi="Times New Roman"/>
        </w:rPr>
        <w:t xml:space="preserve">заимоотношения Сторон, неурегулированные настоящим </w:t>
      </w:r>
      <w:r w:rsidR="005112F1" w:rsidRPr="00EA6379">
        <w:rPr>
          <w:rFonts w:ascii="Times New Roman" w:hAnsi="Times New Roman"/>
        </w:rPr>
        <w:t>Д</w:t>
      </w:r>
      <w:r w:rsidR="00DA42CE" w:rsidRPr="00EA6379">
        <w:rPr>
          <w:rFonts w:ascii="Times New Roman" w:hAnsi="Times New Roman"/>
        </w:rPr>
        <w:t>оговором, регламентируются действующим законодательством Российской Федерации.</w:t>
      </w:r>
    </w:p>
    <w:p w14:paraId="7549A67F" w14:textId="430F1EC7" w:rsidR="00CA1FA3" w:rsidRPr="00EA6379" w:rsidRDefault="00A1321D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6" w:name="_Hlk505610470"/>
      <w:bookmarkEnd w:id="25"/>
      <w:r w:rsidRPr="00EA6379">
        <w:rPr>
          <w:rFonts w:ascii="Times New Roman" w:hAnsi="Times New Roman"/>
        </w:rPr>
        <w:t xml:space="preserve">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</w:t>
      </w:r>
      <w:r w:rsidR="00D5097A" w:rsidRPr="00EA6379">
        <w:rPr>
          <w:rFonts w:ascii="Times New Roman" w:hAnsi="Times New Roman"/>
        </w:rPr>
        <w:t>пени</w:t>
      </w:r>
      <w:r w:rsidRPr="00EA6379">
        <w:rPr>
          <w:rFonts w:ascii="Times New Roman" w:hAnsi="Times New Roman"/>
        </w:rPr>
        <w:t xml:space="preserve"> в размере </w:t>
      </w:r>
      <w:r w:rsidR="00067D68" w:rsidRPr="00EA6379">
        <w:rPr>
          <w:rFonts w:ascii="Times New Roman" w:hAnsi="Times New Roman"/>
          <w:lang w:eastAsia="ru-RU"/>
        </w:rPr>
        <w:t>1/130</w:t>
      </w:r>
      <w:r w:rsidR="00D5097A" w:rsidRPr="00EA6379">
        <w:rPr>
          <w:rFonts w:ascii="Times New Roman" w:hAnsi="Times New Roman"/>
          <w:lang w:eastAsia="ru-RU"/>
        </w:rPr>
        <w:t xml:space="preserve"> </w:t>
      </w:r>
      <w:r w:rsidR="00445865" w:rsidRPr="00EA6379">
        <w:rPr>
          <w:rFonts w:ascii="Times New Roman" w:hAnsi="Times New Roman"/>
          <w:lang w:eastAsia="ru-RU"/>
        </w:rPr>
        <w:t xml:space="preserve">ключевой ставки Центрального банка Российской Федерации от </w:t>
      </w:r>
      <w:r w:rsidR="00445865" w:rsidRPr="00EA6379">
        <w:rPr>
          <w:rFonts w:ascii="Times New Roman" w:hAnsi="Times New Roman"/>
        </w:rPr>
        <w:t>суммы задолженности за каждый день просрочки</w:t>
      </w:r>
      <w:r w:rsidR="00445865" w:rsidRPr="00EA6379">
        <w:rPr>
          <w:rFonts w:ascii="Times New Roman" w:hAnsi="Times New Roman"/>
          <w:lang w:eastAsia="ru-RU"/>
        </w:rPr>
        <w:t xml:space="preserve">, </w:t>
      </w:r>
      <w:r w:rsidR="007274C0" w:rsidRPr="00EA6379">
        <w:rPr>
          <w:rFonts w:ascii="Times New Roman" w:hAnsi="Times New Roman"/>
          <w:lang w:eastAsia="ru-RU"/>
        </w:rPr>
        <w:t>действующей на дату уплаты</w:t>
      </w:r>
      <w:r w:rsidR="006E48EF" w:rsidRPr="00EA6379">
        <w:rPr>
          <w:rFonts w:ascii="Times New Roman" w:hAnsi="Times New Roman"/>
          <w:lang w:eastAsia="ru-RU"/>
        </w:rPr>
        <w:t xml:space="preserve"> </w:t>
      </w:r>
      <w:r w:rsidR="007274C0" w:rsidRPr="00EA6379">
        <w:rPr>
          <w:rFonts w:ascii="Times New Roman" w:hAnsi="Times New Roman"/>
          <w:lang w:eastAsia="ru-RU"/>
        </w:rPr>
        <w:t>пени</w:t>
      </w:r>
      <w:r w:rsidR="00CA1FA3" w:rsidRPr="00EA6379">
        <w:rPr>
          <w:rFonts w:ascii="Times New Roman" w:hAnsi="Times New Roman"/>
        </w:rPr>
        <w:t>.</w:t>
      </w:r>
    </w:p>
    <w:bookmarkEnd w:id="26"/>
    <w:p w14:paraId="25853CCA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За нарушение правил обращения с твердыми коммунальными отходами в части складирования твердых коммунальных отходов вне мест накопления таких отходов, определенных настоящим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оговором, Потребитель несет административную ответственность в соответствии с законодательством Российской Федерации.</w:t>
      </w:r>
    </w:p>
    <w:p w14:paraId="0379E588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bookmarkStart w:id="27" w:name="_Hlk505606958"/>
      <w:r w:rsidRPr="00EA6379">
        <w:rPr>
          <w:rFonts w:ascii="Times New Roman" w:hAnsi="Times New Roman"/>
        </w:rPr>
        <w:t>Стороны обязаны действовать добросовестно и осмотрительно. В случае, если по вине Потребителя Региональный оператор был привлечён к предусмотренной законом ответственности, в том числе материальной (в виде штрафов, пени, неустойки, иных платежей и расходов)</w:t>
      </w:r>
      <w:r w:rsidR="001345F8" w:rsidRPr="00EA6379">
        <w:rPr>
          <w:rFonts w:ascii="Times New Roman" w:hAnsi="Times New Roman"/>
        </w:rPr>
        <w:t>,</w:t>
      </w:r>
      <w:r w:rsidRPr="00EA6379">
        <w:rPr>
          <w:rFonts w:ascii="Times New Roman" w:hAnsi="Times New Roman"/>
        </w:rPr>
        <w:t xml:space="preserve"> указанные расходы квалифицируются Сторонами</w:t>
      </w:r>
      <w:r w:rsidR="001345F8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 xml:space="preserve">как </w:t>
      </w:r>
      <w:r w:rsidR="00A506C4" w:rsidRPr="00EA6379">
        <w:rPr>
          <w:rFonts w:ascii="Times New Roman" w:hAnsi="Times New Roman"/>
        </w:rPr>
        <w:t>убытки</w:t>
      </w:r>
      <w:r w:rsidRPr="00EA6379">
        <w:rPr>
          <w:rFonts w:ascii="Times New Roman" w:hAnsi="Times New Roman"/>
        </w:rPr>
        <w:t xml:space="preserve"> Регионального оператора, которы</w:t>
      </w:r>
      <w:r w:rsidR="00A506C4" w:rsidRPr="00EA6379">
        <w:rPr>
          <w:rFonts w:ascii="Times New Roman" w:hAnsi="Times New Roman"/>
        </w:rPr>
        <w:t>е</w:t>
      </w:r>
      <w:r w:rsidRPr="00EA6379">
        <w:rPr>
          <w:rFonts w:ascii="Times New Roman" w:hAnsi="Times New Roman"/>
        </w:rPr>
        <w:t xml:space="preserve"> подлеж</w:t>
      </w:r>
      <w:r w:rsidR="00ED1E7C" w:rsidRPr="00EA6379">
        <w:rPr>
          <w:rFonts w:ascii="Times New Roman" w:hAnsi="Times New Roman"/>
        </w:rPr>
        <w:t>а</w:t>
      </w:r>
      <w:r w:rsidRPr="00EA6379">
        <w:rPr>
          <w:rFonts w:ascii="Times New Roman" w:hAnsi="Times New Roman"/>
        </w:rPr>
        <w:t>т возмещению Потребител</w:t>
      </w:r>
      <w:r w:rsidR="006B1467" w:rsidRPr="00EA6379">
        <w:rPr>
          <w:rFonts w:ascii="Times New Roman" w:hAnsi="Times New Roman"/>
        </w:rPr>
        <w:t>ем</w:t>
      </w:r>
      <w:r w:rsidRPr="00EA6379">
        <w:rPr>
          <w:rFonts w:ascii="Times New Roman" w:hAnsi="Times New Roman"/>
        </w:rPr>
        <w:t>.</w:t>
      </w:r>
    </w:p>
    <w:p w14:paraId="76674534" w14:textId="77777777" w:rsidR="00505560" w:rsidRPr="00EA6379" w:rsidRDefault="00505560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Потреби</w:t>
      </w:r>
      <w:r w:rsidR="00942906" w:rsidRPr="00EA6379">
        <w:rPr>
          <w:rFonts w:ascii="Times New Roman" w:hAnsi="Times New Roman"/>
        </w:rPr>
        <w:t>те</w:t>
      </w:r>
      <w:r w:rsidRPr="00EA6379">
        <w:rPr>
          <w:rFonts w:ascii="Times New Roman" w:hAnsi="Times New Roman"/>
        </w:rPr>
        <w:t xml:space="preserve">ль несёт ответственность </w:t>
      </w:r>
      <w:r w:rsidR="00942906" w:rsidRPr="00EA6379">
        <w:rPr>
          <w:rFonts w:ascii="Times New Roman" w:hAnsi="Times New Roman"/>
        </w:rPr>
        <w:t>за полноту и</w:t>
      </w:r>
      <w:r w:rsidRPr="00EA6379">
        <w:rPr>
          <w:rFonts w:ascii="Times New Roman" w:hAnsi="Times New Roman"/>
        </w:rPr>
        <w:t xml:space="preserve"> достоверност</w:t>
      </w:r>
      <w:r w:rsidR="00942906" w:rsidRPr="00EA6379">
        <w:rPr>
          <w:rFonts w:ascii="Times New Roman" w:hAnsi="Times New Roman"/>
        </w:rPr>
        <w:t>ь</w:t>
      </w:r>
      <w:r w:rsidRPr="00EA6379">
        <w:rPr>
          <w:rFonts w:ascii="Times New Roman" w:hAnsi="Times New Roman"/>
        </w:rPr>
        <w:t xml:space="preserve"> представляемой Региональному оператору </w:t>
      </w:r>
      <w:r w:rsidR="00942906" w:rsidRPr="00EA6379">
        <w:rPr>
          <w:rFonts w:ascii="Times New Roman" w:hAnsi="Times New Roman"/>
        </w:rPr>
        <w:t xml:space="preserve">информации, документов и содержащихся в них сведений. При заключении настоящего Договора и внесении </w:t>
      </w:r>
      <w:r w:rsidR="001345F8" w:rsidRPr="00EA6379">
        <w:rPr>
          <w:rFonts w:ascii="Times New Roman" w:hAnsi="Times New Roman"/>
        </w:rPr>
        <w:t>в</w:t>
      </w:r>
      <w:r w:rsidR="00942906" w:rsidRPr="00EA6379">
        <w:rPr>
          <w:rFonts w:ascii="Times New Roman" w:hAnsi="Times New Roman"/>
        </w:rPr>
        <w:t xml:space="preserve"> него сведений на основании </w:t>
      </w:r>
      <w:r w:rsidR="001345F8" w:rsidRPr="00EA6379">
        <w:rPr>
          <w:rFonts w:ascii="Times New Roman" w:hAnsi="Times New Roman"/>
        </w:rPr>
        <w:t>пред</w:t>
      </w:r>
      <w:r w:rsidR="001A3676" w:rsidRPr="00EA6379">
        <w:rPr>
          <w:rFonts w:ascii="Times New Roman" w:hAnsi="Times New Roman"/>
        </w:rPr>
        <w:t>ставленных Потребителем</w:t>
      </w:r>
      <w:r w:rsidR="00942906" w:rsidRPr="00EA6379">
        <w:rPr>
          <w:rFonts w:ascii="Times New Roman" w:hAnsi="Times New Roman"/>
        </w:rPr>
        <w:t xml:space="preserve"> данных</w:t>
      </w:r>
      <w:r w:rsidR="001A3676" w:rsidRPr="00EA6379">
        <w:rPr>
          <w:rFonts w:ascii="Times New Roman" w:hAnsi="Times New Roman"/>
        </w:rPr>
        <w:t>,</w:t>
      </w:r>
      <w:r w:rsidR="00942906" w:rsidRPr="00EA6379">
        <w:rPr>
          <w:rFonts w:ascii="Times New Roman" w:hAnsi="Times New Roman"/>
        </w:rPr>
        <w:t xml:space="preserve"> Региональный оператор исходит из того, что Потребитель действует добросовестно.</w:t>
      </w:r>
    </w:p>
    <w:p w14:paraId="72D6E1EF" w14:textId="6E38F799" w:rsidR="00192F62" w:rsidRPr="00EA6379" w:rsidRDefault="00192F62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обстоятельств, делающих исполнение невозможным. К таким обстоятельствам относятся, в частности: отсутствие беспрепятственного доступа мусоровоза к месту накопления отходов (в том числе из-за парковки автомобилей, неочищенных от снега подъездных путей и т.п.), перемещение Потребителем контейнеров с места накопления отходов, возгорание отходов в контейнерах и др. При этом Региональным оператором (представителем Регионального оператора) может быть составлен акт о невозможности исполнения обязательств.</w:t>
      </w:r>
    </w:p>
    <w:p w14:paraId="1A7F9515" w14:textId="25D8B7D4" w:rsidR="00A000ED" w:rsidRPr="00EA6379" w:rsidRDefault="00A000ED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</w:p>
    <w:bookmarkEnd w:id="27"/>
    <w:p w14:paraId="38A68C61" w14:textId="77777777" w:rsidR="00DA42CE" w:rsidRPr="00EA6379" w:rsidRDefault="00DA42CE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284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Обстоятельства непреодолимой силы</w:t>
      </w:r>
    </w:p>
    <w:p w14:paraId="68643722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 xml:space="preserve">Стороны освобождаются от ответственности за неисполнение либо ненадлежащее исполнение обязательств по настоящему </w:t>
      </w:r>
      <w:r w:rsidR="005112F1" w:rsidRPr="00EA6379">
        <w:rPr>
          <w:rFonts w:ascii="Times New Roman" w:hAnsi="Times New Roman"/>
        </w:rPr>
        <w:t>Д</w:t>
      </w:r>
      <w:r w:rsidRPr="00EA6379">
        <w:rPr>
          <w:rFonts w:ascii="Times New Roman" w:hAnsi="Times New Roman"/>
        </w:rPr>
        <w:t>оговору, если оно явилось следствием обстоятельств непреодолимой силы.</w:t>
      </w:r>
    </w:p>
    <w:p w14:paraId="67A401A5" w14:textId="77777777" w:rsidR="00DA42CE" w:rsidRPr="00EA6379" w:rsidRDefault="00DA42CE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При этом срок исполнения обязательств по настоящему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19DFFF2B" w14:textId="77777777" w:rsidR="00DA42CE" w:rsidRPr="00EA6379" w:rsidRDefault="00DA42CE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14:paraId="0FA9E0D4" w14:textId="52CF4560" w:rsidR="00067D68" w:rsidRPr="00EA6379" w:rsidRDefault="00DA42CE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14:paraId="74A548B1" w14:textId="77777777" w:rsidR="00A000ED" w:rsidRDefault="00A000ED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939AEE4" w14:textId="77777777" w:rsidR="00E66C13" w:rsidRDefault="00E66C13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4F72039" w14:textId="77777777" w:rsidR="00E66C13" w:rsidRDefault="00E66C13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2A21B5A" w14:textId="77777777" w:rsidR="00095D13" w:rsidRPr="00EA6379" w:rsidRDefault="00095D13" w:rsidP="00C24420">
      <w:pPr>
        <w:pStyle w:val="ConsPlusNormal"/>
        <w:tabs>
          <w:tab w:val="left" w:pos="567"/>
        </w:tabs>
        <w:ind w:firstLine="851"/>
        <w:jc w:val="both"/>
        <w:rPr>
          <w:rFonts w:ascii="Times New Roman" w:hAnsi="Times New Roman" w:cs="Times New Roman"/>
          <w:szCs w:val="22"/>
        </w:rPr>
      </w:pPr>
    </w:p>
    <w:p w14:paraId="0322EC34" w14:textId="77777777" w:rsidR="00DA42CE" w:rsidRPr="00EA6379" w:rsidRDefault="00DA42CE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bookmarkStart w:id="28" w:name="_Hlk505610525"/>
      <w:r w:rsidRPr="00EA6379">
        <w:rPr>
          <w:rFonts w:ascii="Times New Roman" w:hAnsi="Times New Roman"/>
          <w:b/>
        </w:rPr>
        <w:lastRenderedPageBreak/>
        <w:t xml:space="preserve">Действие </w:t>
      </w:r>
      <w:r w:rsidR="005112F1" w:rsidRPr="00EA6379">
        <w:rPr>
          <w:rFonts w:ascii="Times New Roman" w:hAnsi="Times New Roman"/>
          <w:b/>
        </w:rPr>
        <w:t>Д</w:t>
      </w:r>
      <w:r w:rsidRPr="00EA6379">
        <w:rPr>
          <w:rFonts w:ascii="Times New Roman" w:hAnsi="Times New Roman"/>
          <w:b/>
        </w:rPr>
        <w:t>оговора</w:t>
      </w:r>
    </w:p>
    <w:p w14:paraId="6DCC296E" w14:textId="3EE8C71D" w:rsidR="00147924" w:rsidRPr="00EA6379" w:rsidRDefault="005B6ACA" w:rsidP="00C24420">
      <w:pPr>
        <w:numPr>
          <w:ilvl w:val="1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/>
          <w:lang w:eastAsia="ru-RU"/>
        </w:rPr>
      </w:pPr>
      <w:bookmarkStart w:id="29" w:name="_Hlk505607028"/>
      <w:bookmarkStart w:id="30" w:name="_Hlk505610546"/>
      <w:bookmarkEnd w:id="28"/>
      <w:r w:rsidRPr="00EA6379">
        <w:rPr>
          <w:rFonts w:ascii="Times New Roman" w:hAnsi="Times New Roman"/>
          <w:b/>
          <w:bCs/>
          <w:lang w:eastAsia="ru-RU"/>
        </w:rPr>
        <w:t xml:space="preserve"> </w:t>
      </w:r>
      <w:r w:rsidRPr="00EA6379">
        <w:rPr>
          <w:rFonts w:ascii="Times New Roman" w:hAnsi="Times New Roman"/>
          <w:lang w:eastAsia="ru-RU"/>
        </w:rPr>
        <w:t xml:space="preserve">Настоящий договор вступает в силу с момента </w:t>
      </w:r>
      <w:r w:rsidR="001A3676" w:rsidRPr="00EA6379">
        <w:rPr>
          <w:rFonts w:ascii="Times New Roman" w:hAnsi="Times New Roman"/>
          <w:lang w:eastAsia="ru-RU"/>
        </w:rPr>
        <w:t xml:space="preserve">его </w:t>
      </w:r>
      <w:r w:rsidRPr="00EA6379">
        <w:rPr>
          <w:rFonts w:ascii="Times New Roman" w:hAnsi="Times New Roman"/>
          <w:lang w:eastAsia="ru-RU"/>
        </w:rPr>
        <w:t xml:space="preserve">подписания Сторонами и действует до </w:t>
      </w:r>
      <w:r w:rsidR="00C12C7B" w:rsidRPr="00EA6379">
        <w:rPr>
          <w:rFonts w:ascii="Times New Roman" w:hAnsi="Times New Roman"/>
          <w:lang w:eastAsia="ru-RU"/>
        </w:rPr>
        <w:t>окончания срока действия полномочий Регионального оператора</w:t>
      </w:r>
      <w:r w:rsidRPr="00EA6379">
        <w:rPr>
          <w:rFonts w:ascii="Times New Roman" w:hAnsi="Times New Roman"/>
          <w:lang w:eastAsia="ru-RU"/>
        </w:rPr>
        <w:t>, а в части взаиморасчётов – до полного исполнения Сторонами своих обязательств по настоящему договору, или до его расторжения в порядке и на условиях, предусмотренных настоящим договором. Истечение срока действия договора не освобождает Стороны от ответственности за неисполнение обязательств по настоящему договору.</w:t>
      </w:r>
    </w:p>
    <w:p w14:paraId="3C47077A" w14:textId="44688A89" w:rsidR="00A000ED" w:rsidRPr="00095D13" w:rsidRDefault="00447848" w:rsidP="00095D13">
      <w:pPr>
        <w:numPr>
          <w:ilvl w:val="1"/>
          <w:numId w:val="25"/>
        </w:numPr>
        <w:tabs>
          <w:tab w:val="left" w:pos="567"/>
        </w:tabs>
        <w:ind w:left="0" w:firstLine="851"/>
        <w:jc w:val="both"/>
        <w:rPr>
          <w:rFonts w:ascii="Times New Roman" w:hAnsi="Times New Roman"/>
          <w:lang w:eastAsia="ru-RU"/>
        </w:rPr>
      </w:pPr>
      <w:r w:rsidRPr="00095D13">
        <w:rPr>
          <w:rFonts w:ascii="Times New Roman" w:hAnsi="Times New Roman"/>
          <w:lang w:eastAsia="ru-RU"/>
        </w:rPr>
        <w:t xml:space="preserve">Настоящий Договор может быть расторгнут до окончания срока его действия по соглашению Сторон. </w:t>
      </w:r>
    </w:p>
    <w:p w14:paraId="265459C8" w14:textId="68C97A48" w:rsidR="00D95D26" w:rsidRPr="00EA6379" w:rsidRDefault="00D95D26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Электронный документооборот</w:t>
      </w:r>
    </w:p>
    <w:p w14:paraId="179BD173" w14:textId="77777777" w:rsidR="00E66C13" w:rsidRDefault="001A367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bookmarkStart w:id="31" w:name="_Hlk516220423"/>
      <w:r w:rsidRPr="00EA6379">
        <w:rPr>
          <w:sz w:val="22"/>
          <w:szCs w:val="22"/>
        </w:rPr>
        <w:t xml:space="preserve">11.1.  </w:t>
      </w:r>
      <w:r w:rsidR="00D95D26" w:rsidRPr="00EA6379">
        <w:rPr>
          <w:sz w:val="22"/>
          <w:szCs w:val="22"/>
        </w:rPr>
        <w:t xml:space="preserve">Стороны договорились о том, что Акт оказанных услуг (выполненных работ), счет на оплату услуг и иные первичные документы направляются Региональным оператором в адрес Потребителя по электронной почте. Для электронного обмена документами Стороны принимают действительными следующие адреса электронной почты: </w:t>
      </w:r>
    </w:p>
    <w:p w14:paraId="0EDCBC6D" w14:textId="0C2F8E5B" w:rsidR="00E66C13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Региональный оператор:</w:t>
      </w:r>
      <w:r w:rsidR="00E66C13">
        <w:rPr>
          <w:sz w:val="22"/>
          <w:szCs w:val="22"/>
          <w:lang w:val="en-US"/>
        </w:rPr>
        <w:t>UO</w:t>
      </w:r>
      <w:r w:rsidR="00E66C13" w:rsidRPr="00E66C13">
        <w:rPr>
          <w:sz w:val="22"/>
          <w:szCs w:val="22"/>
        </w:rPr>
        <w:t>-</w:t>
      </w:r>
      <w:r w:rsidR="00E66C13">
        <w:rPr>
          <w:sz w:val="22"/>
          <w:szCs w:val="22"/>
          <w:lang w:val="en-US"/>
        </w:rPr>
        <w:t>V</w:t>
      </w:r>
      <w:r w:rsidR="00E66C13" w:rsidRPr="00E66C13">
        <w:rPr>
          <w:sz w:val="22"/>
          <w:szCs w:val="22"/>
        </w:rPr>
        <w:t>@</w:t>
      </w:r>
      <w:r w:rsidR="00E66C13">
        <w:rPr>
          <w:sz w:val="22"/>
          <w:szCs w:val="22"/>
          <w:lang w:val="en-US"/>
        </w:rPr>
        <w:t>mail</w:t>
      </w:r>
      <w:r w:rsidR="00E66C13" w:rsidRPr="00E66C13">
        <w:rPr>
          <w:sz w:val="22"/>
          <w:szCs w:val="22"/>
        </w:rPr>
        <w:t>.</w:t>
      </w:r>
      <w:r w:rsidR="00E66C13">
        <w:rPr>
          <w:sz w:val="22"/>
          <w:szCs w:val="22"/>
          <w:lang w:val="en-US"/>
        </w:rPr>
        <w:t>ru</w:t>
      </w:r>
      <w:r w:rsidR="00067D68" w:rsidRPr="00EA6379">
        <w:rPr>
          <w:sz w:val="22"/>
          <w:szCs w:val="22"/>
        </w:rPr>
        <w:t xml:space="preserve">; </w:t>
      </w:r>
    </w:p>
    <w:p w14:paraId="0D050C60" w14:textId="45355094" w:rsidR="001A367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proofErr w:type="gramStart"/>
      <w:r w:rsidRPr="00EA6379">
        <w:rPr>
          <w:sz w:val="22"/>
          <w:szCs w:val="22"/>
        </w:rPr>
        <w:t>Потребитель:_</w:t>
      </w:r>
      <w:proofErr w:type="gramEnd"/>
      <w:r w:rsidRPr="00EA6379">
        <w:rPr>
          <w:sz w:val="22"/>
          <w:szCs w:val="22"/>
        </w:rPr>
        <w:t>____________________</w:t>
      </w:r>
      <w:r w:rsidR="001A3676" w:rsidRPr="00EA6379">
        <w:rPr>
          <w:sz w:val="22"/>
          <w:szCs w:val="22"/>
        </w:rPr>
        <w:t>____</w:t>
      </w:r>
      <w:r w:rsidRPr="00EA6379">
        <w:rPr>
          <w:sz w:val="22"/>
          <w:szCs w:val="22"/>
        </w:rPr>
        <w:t>______</w:t>
      </w:r>
      <w:r w:rsidR="001A3676" w:rsidRPr="00EA6379">
        <w:rPr>
          <w:sz w:val="22"/>
          <w:szCs w:val="22"/>
        </w:rPr>
        <w:t>.</w:t>
      </w:r>
    </w:p>
    <w:p w14:paraId="15B873A1" w14:textId="767576FB" w:rsidR="00D95D26" w:rsidRPr="00EA6379" w:rsidRDefault="00D95D26" w:rsidP="006F7343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После получения по электронной почте Акта оказанных услуг (выполненных работ), счета и иных первичных документов</w:t>
      </w:r>
      <w:r w:rsidR="001A3676" w:rsidRPr="00EA6379">
        <w:rPr>
          <w:sz w:val="22"/>
          <w:szCs w:val="22"/>
        </w:rPr>
        <w:t>,</w:t>
      </w:r>
      <w:r w:rsidRPr="00EA6379">
        <w:rPr>
          <w:sz w:val="22"/>
          <w:szCs w:val="22"/>
        </w:rPr>
        <w:t xml:space="preserve"> Потребитель в течение 5 (пяти) календарных дней с даты отправления указанных документов подписывает и предоставляет или направляет почтой заказной корреспонденцией с описью вложения Региональному оператору </w:t>
      </w:r>
      <w:bookmarkStart w:id="32" w:name="_Hlk515358522"/>
      <w:r w:rsidRPr="00EA6379">
        <w:rPr>
          <w:sz w:val="22"/>
          <w:szCs w:val="22"/>
        </w:rPr>
        <w:t>Акт оказанных услуг (выполненных работ)</w:t>
      </w:r>
      <w:bookmarkEnd w:id="32"/>
      <w:r w:rsidRPr="00EA6379">
        <w:rPr>
          <w:sz w:val="22"/>
          <w:szCs w:val="22"/>
        </w:rPr>
        <w:t xml:space="preserve"> по адресу: __________________</w:t>
      </w:r>
      <w:r w:rsidR="001A3676" w:rsidRPr="00EA6379">
        <w:rPr>
          <w:sz w:val="22"/>
          <w:szCs w:val="22"/>
        </w:rPr>
        <w:t>__________________________</w:t>
      </w:r>
      <w:r w:rsidRPr="00EA6379">
        <w:rPr>
          <w:sz w:val="22"/>
          <w:szCs w:val="22"/>
        </w:rPr>
        <w:t xml:space="preserve">______, либо направляет в адрес Регионального оператора мотивированный письменный отказ от его подписания. В случае неполучения ответа в течение 10 рабочих дней со дня направления Стороне Акта оказанных услуг (выполненных работ), направленный акт считается согласованным и подписанным обеими Сторонами. </w:t>
      </w:r>
    </w:p>
    <w:p w14:paraId="1774F0CF" w14:textId="77777777" w:rsidR="00E66C13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11.2. Для электронного обмена иными документами (обращения, жалобы) и/или переписки между Сторонами при</w:t>
      </w:r>
      <w:r w:rsidR="006E48EF" w:rsidRPr="00EA6379">
        <w:rPr>
          <w:sz w:val="22"/>
          <w:szCs w:val="22"/>
        </w:rPr>
        <w:t>знаются</w:t>
      </w:r>
      <w:r w:rsidRPr="00EA6379">
        <w:rPr>
          <w:sz w:val="22"/>
          <w:szCs w:val="22"/>
        </w:rPr>
        <w:t xml:space="preserve"> действительными следующие адреса электронной почты:</w:t>
      </w:r>
    </w:p>
    <w:p w14:paraId="6038962B" w14:textId="73D1DAE8" w:rsidR="006E48EF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Региональный оператор:</w:t>
      </w:r>
      <w:r w:rsidR="00E66C13">
        <w:rPr>
          <w:sz w:val="22"/>
          <w:szCs w:val="22"/>
          <w:lang w:val="en-US"/>
        </w:rPr>
        <w:t>UO</w:t>
      </w:r>
      <w:r w:rsidR="00E66C13" w:rsidRPr="00E66C13">
        <w:rPr>
          <w:sz w:val="22"/>
          <w:szCs w:val="22"/>
        </w:rPr>
        <w:t>-</w:t>
      </w:r>
      <w:r w:rsidR="00E66C13">
        <w:rPr>
          <w:sz w:val="22"/>
          <w:szCs w:val="22"/>
          <w:lang w:val="en-US"/>
        </w:rPr>
        <w:t>V</w:t>
      </w:r>
      <w:r w:rsidR="00E66C13" w:rsidRPr="00E66C13">
        <w:rPr>
          <w:sz w:val="22"/>
          <w:szCs w:val="22"/>
        </w:rPr>
        <w:t>@</w:t>
      </w:r>
      <w:r w:rsidR="00E66C13">
        <w:rPr>
          <w:sz w:val="22"/>
          <w:szCs w:val="22"/>
          <w:lang w:val="en-US"/>
        </w:rPr>
        <w:t>mail</w:t>
      </w:r>
      <w:r w:rsidR="00E66C13" w:rsidRPr="00E66C13">
        <w:rPr>
          <w:sz w:val="22"/>
          <w:szCs w:val="22"/>
        </w:rPr>
        <w:t>.</w:t>
      </w:r>
      <w:r w:rsidR="00E66C13">
        <w:rPr>
          <w:sz w:val="22"/>
          <w:szCs w:val="22"/>
          <w:lang w:val="en-US"/>
        </w:rPr>
        <w:t>ru</w:t>
      </w:r>
      <w:r w:rsidR="006E48EF" w:rsidRPr="00EA6379">
        <w:rPr>
          <w:sz w:val="22"/>
          <w:szCs w:val="22"/>
        </w:rPr>
        <w:t>;</w:t>
      </w:r>
    </w:p>
    <w:p w14:paraId="75E5CFAD" w14:textId="5212DD13" w:rsidR="006E48EF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proofErr w:type="gramStart"/>
      <w:r w:rsidRPr="00EA6379">
        <w:rPr>
          <w:sz w:val="22"/>
          <w:szCs w:val="22"/>
        </w:rPr>
        <w:t>Потребитель:_</w:t>
      </w:r>
      <w:proofErr w:type="gramEnd"/>
      <w:r w:rsidRPr="00EA6379">
        <w:rPr>
          <w:sz w:val="22"/>
          <w:szCs w:val="22"/>
        </w:rPr>
        <w:t>__________</w:t>
      </w:r>
      <w:r w:rsidR="006E48EF" w:rsidRPr="00EA6379">
        <w:rPr>
          <w:sz w:val="22"/>
          <w:szCs w:val="22"/>
        </w:rPr>
        <w:t>_______________________________________________.</w:t>
      </w:r>
    </w:p>
    <w:p w14:paraId="0C5D1ACF" w14:textId="77777777" w:rsidR="00D95D26" w:rsidRPr="00EA6379" w:rsidRDefault="00D95D26" w:rsidP="006F7343">
      <w:pPr>
        <w:pStyle w:val="af3"/>
        <w:tabs>
          <w:tab w:val="left" w:pos="567"/>
          <w:tab w:val="left" w:pos="1560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</w:t>
      </w:r>
      <w:r w:rsidR="00CB5F5E" w:rsidRPr="00EA6379">
        <w:rPr>
          <w:sz w:val="22"/>
          <w:szCs w:val="22"/>
        </w:rPr>
        <w:t>1</w:t>
      </w:r>
      <w:r w:rsidRPr="00EA6379">
        <w:rPr>
          <w:sz w:val="22"/>
          <w:szCs w:val="22"/>
        </w:rPr>
        <w:t>.3. Стороны договорились, что для организации электронного документооборота (далее – ЭДО) Стороны используют квалифицированную электронную цифровую подпись (далее по тексту – ЭЦП), что предполагает получение Сторонами сертификатов ключа проверки ЭЦП в аккредитованном удостоверяющем центре в соответствии с положениями Федерального закона № 63-ФЗ от 06.04.2011 «Об электронной подписи». Электронные документы, отправляемые Стороной посредством системы ЭДО, подписываются квалифицированной электронной цифровой подписью (далее – ЭЦП).</w:t>
      </w:r>
    </w:p>
    <w:p w14:paraId="6ADA2D85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 xml:space="preserve">11.4. Потребитель после получения документов от Регионального оператора посредством ЭДО подписывает документы ЭЦП и отправляет их в адрес Регионального оператора в сроки, указанные в пункте 11.1. настоящего договора посредством ЭДО, либо направляет в адрес Регионального оператора мотивированный письменный отказ от их подписания. </w:t>
      </w:r>
    </w:p>
    <w:p w14:paraId="4F113B9B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11.5. Стороны признают, что ЭЦП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установления, изменения и прекращения прав и обязанностей при одновременном соблюдении условий ст. 11 Федерального закона № 63-ФЗ от 06.04.2011 «Об электронной подписи».</w:t>
      </w:r>
    </w:p>
    <w:p w14:paraId="63287F8D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 xml:space="preserve">11.6. Стороны признают, что полученные электронные документы, заверенные ЭЦП уполномоченных лиц, юридически эквивалентны документам на бумажных носителях, заверенным соответствующими подписями. </w:t>
      </w:r>
    </w:p>
    <w:p w14:paraId="23B220B0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 xml:space="preserve">11.7. Стороны обязаны заблаговременно информировать друг друга о невозможности обмена документами в электронном виде, подписанными ЭЦП, в случае технического сбоя внутренних систем Стороны. В этом случае в период действия такого сбоя Стороны производят обмен документами на бумажном носителе с подписанием собственноручной подписью в порядке и сроки, указанные в пункте 11.1. настоящего договора. </w:t>
      </w:r>
    </w:p>
    <w:p w14:paraId="039CB8F6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 xml:space="preserve"> 11.8.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14:paraId="2E70719C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 xml:space="preserve">11.9. Каждая из Сторон несет ответственность за обеспечение конфиденциальности ключей ЭЦП, недопущение использования принадлежащих ей ключей без ее согласия. </w:t>
      </w:r>
    </w:p>
    <w:p w14:paraId="2AC34903" w14:textId="77777777" w:rsidR="00D95D26" w:rsidRPr="00EA6379" w:rsidRDefault="00D95D26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lastRenderedPageBreak/>
        <w:t>11.10. Наличие договоренности о юридически значимом электронном документообороте не отменяет использование иных способов изготовления и обмена документами между Сторонами. В случае отсутствия у Потребителя технической возможности использования электронного документооборота, документы, указанные в п.11.1.</w:t>
      </w:r>
      <w:r w:rsidR="001A3676" w:rsidRPr="00EA6379">
        <w:rPr>
          <w:sz w:val="22"/>
          <w:szCs w:val="22"/>
        </w:rPr>
        <w:t>,</w:t>
      </w:r>
      <w:r w:rsidRPr="00EA6379">
        <w:rPr>
          <w:sz w:val="22"/>
          <w:szCs w:val="22"/>
        </w:rPr>
        <w:t xml:space="preserve"> Потребитель получает у Регионального оператора самостоятельно.</w:t>
      </w:r>
    </w:p>
    <w:p w14:paraId="20D4BBAD" w14:textId="7EAF3001" w:rsidR="002866E9" w:rsidRPr="00EA6379" w:rsidRDefault="0038741D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11.11. Региональный операт</w:t>
      </w:r>
      <w:r w:rsidR="007A75CC" w:rsidRPr="00EA6379">
        <w:rPr>
          <w:sz w:val="22"/>
          <w:szCs w:val="22"/>
        </w:rPr>
        <w:t>ор считается исполнившим свои обязательства по</w:t>
      </w:r>
      <w:r w:rsidR="001542F1" w:rsidRPr="00EA6379">
        <w:rPr>
          <w:sz w:val="22"/>
          <w:szCs w:val="22"/>
        </w:rPr>
        <w:t xml:space="preserve"> </w:t>
      </w:r>
      <w:r w:rsidR="007A75CC" w:rsidRPr="00EA6379">
        <w:rPr>
          <w:sz w:val="22"/>
          <w:szCs w:val="22"/>
        </w:rPr>
        <w:t>направлению первичных документов с момента направления указанных документов в порядке, предусмотренном п.</w:t>
      </w:r>
      <w:r w:rsidR="001A3676" w:rsidRPr="00EA6379">
        <w:rPr>
          <w:sz w:val="22"/>
          <w:szCs w:val="22"/>
        </w:rPr>
        <w:t xml:space="preserve"> </w:t>
      </w:r>
      <w:r w:rsidR="007A75CC" w:rsidRPr="00EA6379">
        <w:rPr>
          <w:sz w:val="22"/>
          <w:szCs w:val="22"/>
        </w:rPr>
        <w:t>11.1. настоящего договора. В случае нарушения Потребителем условий</w:t>
      </w:r>
      <w:r w:rsidR="001542F1" w:rsidRPr="00EA6379">
        <w:rPr>
          <w:sz w:val="22"/>
          <w:szCs w:val="22"/>
        </w:rPr>
        <w:t>,</w:t>
      </w:r>
      <w:r w:rsidR="007A75CC" w:rsidRPr="00EA6379">
        <w:rPr>
          <w:sz w:val="22"/>
          <w:szCs w:val="22"/>
        </w:rPr>
        <w:t xml:space="preserve"> указанных в п. 11.10. настоящего договора, неполучении документов и непредоставления письменного отказа</w:t>
      </w:r>
      <w:r w:rsidR="001542F1" w:rsidRPr="00EA6379">
        <w:rPr>
          <w:sz w:val="22"/>
          <w:szCs w:val="22"/>
        </w:rPr>
        <w:t xml:space="preserve"> от подписания Акта оказанных услуг (выполненных работ)</w:t>
      </w:r>
      <w:r w:rsidR="007A75CC" w:rsidRPr="00EA6379">
        <w:rPr>
          <w:sz w:val="22"/>
          <w:szCs w:val="22"/>
        </w:rPr>
        <w:t xml:space="preserve"> в срок до 25-го числа месяца</w:t>
      </w:r>
      <w:r w:rsidR="00C24420" w:rsidRPr="00EA6379">
        <w:rPr>
          <w:sz w:val="22"/>
          <w:szCs w:val="22"/>
        </w:rPr>
        <w:t>,</w:t>
      </w:r>
      <w:r w:rsidR="001542F1" w:rsidRPr="00EA6379">
        <w:rPr>
          <w:sz w:val="22"/>
          <w:szCs w:val="22"/>
        </w:rPr>
        <w:t xml:space="preserve"> </w:t>
      </w:r>
      <w:r w:rsidR="007A75CC" w:rsidRPr="00EA6379">
        <w:rPr>
          <w:sz w:val="22"/>
          <w:szCs w:val="22"/>
        </w:rPr>
        <w:t>следующе</w:t>
      </w:r>
      <w:r w:rsidR="001542F1" w:rsidRPr="00EA6379">
        <w:rPr>
          <w:sz w:val="22"/>
          <w:szCs w:val="22"/>
        </w:rPr>
        <w:t>го за расчетным, акт считается согласованным и подписанным обеими Сторонами</w:t>
      </w:r>
      <w:bookmarkEnd w:id="31"/>
      <w:r w:rsidR="001542F1" w:rsidRPr="00EA6379">
        <w:rPr>
          <w:sz w:val="22"/>
          <w:szCs w:val="22"/>
        </w:rPr>
        <w:t>.</w:t>
      </w:r>
    </w:p>
    <w:p w14:paraId="24662BE8" w14:textId="77777777" w:rsidR="00C24420" w:rsidRPr="00EA6379" w:rsidRDefault="00C24420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</w:p>
    <w:p w14:paraId="1C30AF8C" w14:textId="77777777" w:rsidR="00D95D26" w:rsidRPr="00EA6379" w:rsidRDefault="00D95D26" w:rsidP="00C24420">
      <w:pPr>
        <w:pStyle w:val="af1"/>
        <w:widowControl w:val="0"/>
        <w:numPr>
          <w:ilvl w:val="0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contextualSpacing w:val="0"/>
        <w:jc w:val="center"/>
        <w:rPr>
          <w:rFonts w:ascii="Times New Roman" w:hAnsi="Times New Roman"/>
          <w:b/>
        </w:rPr>
      </w:pPr>
      <w:r w:rsidRPr="00EA6379">
        <w:rPr>
          <w:rFonts w:ascii="Times New Roman" w:hAnsi="Times New Roman"/>
          <w:b/>
        </w:rPr>
        <w:t>Прочие условия</w:t>
      </w:r>
    </w:p>
    <w:p w14:paraId="12CB3D38" w14:textId="77777777" w:rsidR="00D95D26" w:rsidRPr="00EA6379" w:rsidRDefault="002A6F88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bookmarkStart w:id="33" w:name="_Hlk510517908"/>
      <w:r w:rsidRPr="00EA6379">
        <w:rPr>
          <w:sz w:val="22"/>
          <w:szCs w:val="22"/>
        </w:rPr>
        <w:t>12.1</w:t>
      </w:r>
      <w:r w:rsidR="004E7107" w:rsidRPr="00EA6379">
        <w:rPr>
          <w:sz w:val="22"/>
          <w:szCs w:val="22"/>
        </w:rPr>
        <w:t>.</w:t>
      </w:r>
      <w:r w:rsidRPr="00EA6379">
        <w:rPr>
          <w:sz w:val="22"/>
          <w:szCs w:val="22"/>
        </w:rPr>
        <w:t xml:space="preserve"> </w:t>
      </w:r>
      <w:r w:rsidR="00D95D26" w:rsidRPr="00EA6379">
        <w:rPr>
          <w:sz w:val="22"/>
          <w:szCs w:val="22"/>
        </w:rPr>
        <w:t>Все изменения, которые вносятся в настоящий Договор, считаются действительными, если они оформлены в письменном виде, подписаны уполномоченными на то лицами и заверены печатями Сторон (при их наличии), за исключением случаев, предусмотренных настоящим Договором.</w:t>
      </w:r>
    </w:p>
    <w:bookmarkEnd w:id="33"/>
    <w:p w14:paraId="19F83908" w14:textId="77777777" w:rsidR="00D95D26" w:rsidRPr="00EA6379" w:rsidRDefault="002A6F88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12.2</w:t>
      </w:r>
      <w:r w:rsidR="004E7107" w:rsidRPr="00EA6379">
        <w:rPr>
          <w:sz w:val="22"/>
          <w:szCs w:val="22"/>
        </w:rPr>
        <w:t>.</w:t>
      </w:r>
      <w:r w:rsidRPr="00EA6379">
        <w:rPr>
          <w:sz w:val="22"/>
          <w:szCs w:val="22"/>
        </w:rPr>
        <w:t xml:space="preserve"> </w:t>
      </w:r>
      <w:r w:rsidR="00D95D26" w:rsidRPr="00EA6379">
        <w:rPr>
          <w:sz w:val="22"/>
          <w:szCs w:val="22"/>
        </w:rPr>
        <w:t>Односторонний отказ от исполнения Сторонами обязательств не допускается, за исключением случаев, предусмотренных настоящим Договором или законом.</w:t>
      </w:r>
    </w:p>
    <w:p w14:paraId="62B09769" w14:textId="77777777" w:rsidR="00D95D26" w:rsidRPr="00EA6379" w:rsidRDefault="002A6F88" w:rsidP="00C24420">
      <w:pPr>
        <w:pStyle w:val="af3"/>
        <w:tabs>
          <w:tab w:val="left" w:pos="567"/>
        </w:tabs>
        <w:spacing w:before="0" w:beforeAutospacing="0" w:after="0"/>
        <w:ind w:firstLine="851"/>
        <w:jc w:val="both"/>
        <w:rPr>
          <w:sz w:val="22"/>
          <w:szCs w:val="22"/>
        </w:rPr>
      </w:pPr>
      <w:r w:rsidRPr="00EA6379">
        <w:rPr>
          <w:sz w:val="22"/>
          <w:szCs w:val="22"/>
        </w:rPr>
        <w:t>12.3</w:t>
      </w:r>
      <w:r w:rsidR="004E7107" w:rsidRPr="00EA6379">
        <w:rPr>
          <w:sz w:val="22"/>
          <w:szCs w:val="22"/>
        </w:rPr>
        <w:t>.</w:t>
      </w:r>
      <w:r w:rsidRPr="00EA6379">
        <w:rPr>
          <w:sz w:val="22"/>
          <w:szCs w:val="22"/>
        </w:rPr>
        <w:t xml:space="preserve"> </w:t>
      </w:r>
      <w:r w:rsidR="00D95D26" w:rsidRPr="00EA6379">
        <w:rPr>
          <w:sz w:val="22"/>
          <w:szCs w:val="22"/>
        </w:rPr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2BAD7721" w14:textId="77777777" w:rsidR="002A6F88" w:rsidRPr="00EA6379" w:rsidRDefault="002A6F88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38BFFA9D" w14:textId="77777777" w:rsidR="002A6F88" w:rsidRPr="00EA6379" w:rsidRDefault="002A6F88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37FE39C5" w14:textId="77777777" w:rsidR="002A6F88" w:rsidRPr="00EA6379" w:rsidRDefault="002A6F88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2EFB0126" w14:textId="77777777" w:rsidR="002A6F88" w:rsidRPr="00EA6379" w:rsidRDefault="002A6F88" w:rsidP="00C24420">
      <w:pPr>
        <w:pStyle w:val="af1"/>
        <w:widowControl w:val="0"/>
        <w:numPr>
          <w:ilvl w:val="1"/>
          <w:numId w:val="25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6E67ECB0" w14:textId="77777777" w:rsidR="00D95D26" w:rsidRPr="00EA6379" w:rsidRDefault="00D95D26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Настоящий Договор, приложения к нему, соглашения и иные документы, подготовленные в рамках исполнения настоящего Договора, в случае</w:t>
      </w:r>
      <w:r w:rsidR="00B82A26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>необходимости могут быть</w:t>
      </w:r>
      <w:r w:rsidR="003A0D4A" w:rsidRPr="00EA6379">
        <w:rPr>
          <w:rFonts w:ascii="Times New Roman" w:hAnsi="Times New Roman"/>
        </w:rPr>
        <w:t xml:space="preserve"> </w:t>
      </w:r>
      <w:r w:rsidRPr="00EA6379">
        <w:rPr>
          <w:rFonts w:ascii="Times New Roman" w:hAnsi="Times New Roman"/>
        </w:rPr>
        <w:t>заключены (подписаны, направлены) путем обмена документами посредством факсимильной связи или электронной почты. Оформленные (направленные) таким образом документы признаются Сторонами в качестве обладающих юридической силой.</w:t>
      </w:r>
    </w:p>
    <w:p w14:paraId="23F00CA2" w14:textId="43A17876" w:rsidR="002A6F88" w:rsidRPr="00EA6379" w:rsidRDefault="002A6F88" w:rsidP="00C24420">
      <w:pPr>
        <w:pStyle w:val="af1"/>
        <w:widowControl w:val="0"/>
        <w:suppressLineNumbers/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12.</w:t>
      </w:r>
      <w:r w:rsidR="003A0D4A" w:rsidRPr="00EA6379">
        <w:rPr>
          <w:rFonts w:ascii="Times New Roman" w:hAnsi="Times New Roman"/>
        </w:rPr>
        <w:t>5.</w:t>
      </w:r>
      <w:r w:rsidRPr="00EA6379">
        <w:rPr>
          <w:rFonts w:ascii="Times New Roman" w:hAnsi="Times New Roman"/>
        </w:rPr>
        <w:t xml:space="preserve"> </w:t>
      </w:r>
      <w:r w:rsidR="00D95D26" w:rsidRPr="00EA6379">
        <w:rPr>
          <w:rFonts w:ascii="Times New Roman" w:hAnsi="Times New Roman"/>
        </w:rPr>
        <w:t xml:space="preserve">Стороны допускают использование факсимильного воспроизведения подписи и оттиска печати уполномоченного представителя Регионального оператора с помощью средств механического или иного копирования, электронной подписи либо иного аналога собственноручной подписи уполномоченных должностных лиц Регионального оператора. </w:t>
      </w:r>
    </w:p>
    <w:p w14:paraId="4B215D85" w14:textId="77777777" w:rsidR="00D95D26" w:rsidRPr="00EA6379" w:rsidRDefault="002A6F88" w:rsidP="00C24420">
      <w:pPr>
        <w:pStyle w:val="af1"/>
        <w:widowControl w:val="0"/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12.</w:t>
      </w:r>
      <w:r w:rsidR="003A0D4A" w:rsidRPr="00EA6379">
        <w:rPr>
          <w:rFonts w:ascii="Times New Roman" w:hAnsi="Times New Roman"/>
        </w:rPr>
        <w:t>6</w:t>
      </w:r>
      <w:r w:rsidR="00962111" w:rsidRPr="00EA6379">
        <w:rPr>
          <w:rFonts w:ascii="Times New Roman" w:hAnsi="Times New Roman"/>
        </w:rPr>
        <w:t>.</w:t>
      </w:r>
      <w:r w:rsidRPr="00EA6379">
        <w:rPr>
          <w:rFonts w:ascii="Times New Roman" w:hAnsi="Times New Roman"/>
        </w:rPr>
        <w:t xml:space="preserve"> </w:t>
      </w:r>
      <w:r w:rsidR="00D95D26" w:rsidRPr="00EA6379">
        <w:rPr>
          <w:rFonts w:ascii="Times New Roman" w:hAnsi="Times New Roman"/>
        </w:rPr>
        <w:t>Обмен корреспонденцией (включая документы) осуществляется Сторонами по почтовым или электронным адресам, или посредством факсимильной связи, указанным в настоящем Договоре.</w:t>
      </w:r>
    </w:p>
    <w:p w14:paraId="5A0D99C5" w14:textId="77777777" w:rsidR="002A6F88" w:rsidRPr="00EA6379" w:rsidRDefault="002A6F88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56D10E54" w14:textId="77777777" w:rsidR="002A6F88" w:rsidRPr="00EA6379" w:rsidRDefault="002A6F88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vanish/>
        </w:rPr>
      </w:pPr>
    </w:p>
    <w:p w14:paraId="2D1F9EB5" w14:textId="77777777" w:rsidR="00D95D26" w:rsidRPr="00EA6379" w:rsidRDefault="00D95D26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При направлении документов по электронной почте, они должны иметь форму</w:t>
      </w:r>
      <w:r w:rsidR="00B82A26" w:rsidRPr="00EA6379">
        <w:rPr>
          <w:rFonts w:ascii="Times New Roman" w:hAnsi="Times New Roman"/>
        </w:rPr>
        <w:t xml:space="preserve"> </w:t>
      </w:r>
      <w:r w:rsidR="00A31E86" w:rsidRPr="00EA6379">
        <w:rPr>
          <w:rFonts w:ascii="Times New Roman" w:hAnsi="Times New Roman"/>
        </w:rPr>
        <w:t xml:space="preserve">  </w:t>
      </w:r>
      <w:r w:rsidRPr="00EA6379">
        <w:rPr>
          <w:rFonts w:ascii="Times New Roman" w:hAnsi="Times New Roman"/>
        </w:rPr>
        <w:t>сканированного с оригинала документа в полноцветном отображении без масштабирования в формате *PDF, *JPEG, *BMP, *TIFF, содержание документа должно быть читаемо.</w:t>
      </w:r>
    </w:p>
    <w:p w14:paraId="311858B3" w14:textId="77777777" w:rsidR="00D95D26" w:rsidRPr="00EA6379" w:rsidRDefault="00D95D26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Предусмотренные настоящим Договором корреспонденция и документы могут быть вручены непосредственно другой Стороне под расписку ответственного должностного лица или иную отметку, подтверждающую их вручение.</w:t>
      </w:r>
    </w:p>
    <w:p w14:paraId="0E0FA7CB" w14:textId="77777777" w:rsidR="00D95D26" w:rsidRPr="00EA6379" w:rsidRDefault="00D95D26" w:rsidP="00C24420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Указанные в настоящем Договоре адреса электронной почты, факса, телефонов и иных средств связи являются официальными и обязательными для Сторон. Стороны обязаны своевременно и добросовестно проверять новые сообщения, а также обеспечить все зависящие от них меры по обеспечению безопасного их использования и своевременного получения сообщений. Все сообщения, направленные с указанных в Договоре средств связи, считаются направленными от имени и в интересах отправляющей Стороны даже при отсутствии электронной цифровой подписи и иных средств электронной защиты. Стороны несут ответственность и риск наступления негативных для них последствий в случае несанкционированного доступа к соответствующему аккаунту или номеру посторонними лицами. При наличии каких-либо угроз или обстоятельств, ставящих невозможность надлежащего использования средств связи, соответствующая Сторона обязана незамедлительно уведомить об этом другую Сторону.</w:t>
      </w:r>
    </w:p>
    <w:p w14:paraId="09A4C548" w14:textId="77777777" w:rsidR="00D95D26" w:rsidRPr="00EA6379" w:rsidRDefault="00D95D26" w:rsidP="006F7343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  <w:tab w:val="left" w:pos="156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Датой надлежащего получения Стороной корреспонденции или почтового отправления в любом случае является (в зависимости от того, что наступит раньше):</w:t>
      </w:r>
    </w:p>
    <w:p w14:paraId="113106EB" w14:textId="77777777" w:rsidR="00D95D26" w:rsidRPr="00EA6379" w:rsidRDefault="00D95D26" w:rsidP="006F7343">
      <w:pPr>
        <w:pStyle w:val="af1"/>
        <w:numPr>
          <w:ilvl w:val="0"/>
          <w:numId w:val="11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t>дата регистрации корреспонденции с присвоением ей входящего регистрационного номера;</w:t>
      </w:r>
    </w:p>
    <w:p w14:paraId="20E31BD9" w14:textId="77777777" w:rsidR="00D95D26" w:rsidRPr="00EA6379" w:rsidRDefault="00D95D26" w:rsidP="006F7343">
      <w:pPr>
        <w:pStyle w:val="af1"/>
        <w:numPr>
          <w:ilvl w:val="0"/>
          <w:numId w:val="11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lastRenderedPageBreak/>
        <w:t>дата получения корреспонденции по указанному в Договоре почтовому адресу способом, обеспечивающим наличие письменного подтверждения её вручения;</w:t>
      </w:r>
    </w:p>
    <w:p w14:paraId="43B00955" w14:textId="77777777" w:rsidR="00D95D26" w:rsidRPr="00EA6379" w:rsidRDefault="00D95D26" w:rsidP="006F7343">
      <w:pPr>
        <w:pStyle w:val="af1"/>
        <w:numPr>
          <w:ilvl w:val="0"/>
          <w:numId w:val="11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t>десятый день с момента первоначальной попытки вручения при условии её направления обеспечивающим наличие письменного подтверждения её вручения;</w:t>
      </w:r>
    </w:p>
    <w:p w14:paraId="5362CFE1" w14:textId="77777777" w:rsidR="00D95D26" w:rsidRPr="00EA6379" w:rsidRDefault="00D95D26" w:rsidP="006F7343">
      <w:pPr>
        <w:pStyle w:val="af1"/>
        <w:numPr>
          <w:ilvl w:val="0"/>
          <w:numId w:val="11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t>дата отправки корреспонденции посредством электронной почты;</w:t>
      </w:r>
    </w:p>
    <w:p w14:paraId="10CDC7F4" w14:textId="77777777" w:rsidR="00D95D26" w:rsidRPr="00EA6379" w:rsidRDefault="00D95D26" w:rsidP="006F7343">
      <w:pPr>
        <w:pStyle w:val="af1"/>
        <w:numPr>
          <w:ilvl w:val="0"/>
          <w:numId w:val="11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t>дата отправки корреспонденции посредством факсимильной, мобильной или иных средств связи, указанных в Договоре (при условии отправки корреспонденции дополнительно одним из указанных в подпунктах 1–4 настоящего пункта Договора способов).</w:t>
      </w:r>
    </w:p>
    <w:p w14:paraId="417C8D9E" w14:textId="77777777" w:rsidR="00D95D26" w:rsidRPr="00EA6379" w:rsidRDefault="00D95D26" w:rsidP="006F7343">
      <w:pPr>
        <w:pStyle w:val="af1"/>
        <w:numPr>
          <w:ilvl w:val="1"/>
          <w:numId w:val="23"/>
        </w:numPr>
        <w:tabs>
          <w:tab w:val="left" w:pos="567"/>
          <w:tab w:val="left" w:pos="709"/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Cs/>
        </w:rPr>
      </w:pPr>
      <w:r w:rsidRPr="00EA6379">
        <w:rPr>
          <w:rFonts w:ascii="Times New Roman" w:hAnsi="Times New Roman"/>
          <w:bCs/>
        </w:rPr>
        <w:t>Рабочие и нерабочие дни определяются по пятидневной рабочей неделе в соответствии с трудовым законодательством Российской Федерации.</w:t>
      </w:r>
    </w:p>
    <w:p w14:paraId="6251C628" w14:textId="77777777" w:rsidR="00D95D26" w:rsidRPr="00EA6379" w:rsidRDefault="00D95D26" w:rsidP="006F7343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  <w:tab w:val="left" w:pos="156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Настоящий Договор составлен в 2 экземплярах, имеющих равную юридическую силу.</w:t>
      </w:r>
    </w:p>
    <w:p w14:paraId="762BCB9D" w14:textId="77777777" w:rsidR="00D95D26" w:rsidRPr="00EA6379" w:rsidRDefault="008632D9" w:rsidP="006F7343">
      <w:pPr>
        <w:pStyle w:val="af1"/>
        <w:widowControl w:val="0"/>
        <w:numPr>
          <w:ilvl w:val="1"/>
          <w:numId w:val="23"/>
        </w:numPr>
        <w:suppressLineNumbers/>
        <w:tabs>
          <w:tab w:val="left" w:pos="567"/>
          <w:tab w:val="left" w:pos="156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  <w:hyperlink w:anchor="P183" w:history="1">
        <w:r w:rsidR="00D95D26" w:rsidRPr="00EA6379">
          <w:rPr>
            <w:rFonts w:ascii="Times New Roman" w:hAnsi="Times New Roman"/>
          </w:rPr>
          <w:t>Приложение</w:t>
        </w:r>
      </w:hyperlink>
      <w:r w:rsidR="00D95D26" w:rsidRPr="00EA6379">
        <w:rPr>
          <w:rFonts w:ascii="Times New Roman" w:hAnsi="Times New Roman"/>
        </w:rPr>
        <w:t xml:space="preserve"> к настоящему Договору является его неотъемлемой частью.</w:t>
      </w:r>
    </w:p>
    <w:p w14:paraId="092F3322" w14:textId="77777777" w:rsidR="00D95D26" w:rsidRPr="00EA6379" w:rsidRDefault="00D95D26" w:rsidP="00C24420">
      <w:pPr>
        <w:pStyle w:val="af1"/>
        <w:widowControl w:val="0"/>
        <w:suppressLineNumbers/>
        <w:tabs>
          <w:tab w:val="left" w:pos="1418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</w:rPr>
      </w:pPr>
    </w:p>
    <w:p w14:paraId="72C964CF" w14:textId="08149E01" w:rsidR="00D95D26" w:rsidRPr="00EA6379" w:rsidRDefault="00D95D26" w:rsidP="00C24420">
      <w:pPr>
        <w:pStyle w:val="af1"/>
        <w:widowControl w:val="0"/>
        <w:suppressLineNumbers/>
        <w:tabs>
          <w:tab w:val="left" w:pos="1418"/>
        </w:tabs>
        <w:suppressAutoHyphens/>
        <w:spacing w:before="240" w:after="240"/>
        <w:ind w:left="0"/>
        <w:rPr>
          <w:rFonts w:ascii="Times New Roman" w:hAnsi="Times New Roman"/>
        </w:rPr>
      </w:pPr>
      <w:r w:rsidRPr="00EA6379">
        <w:rPr>
          <w:rFonts w:ascii="Times New Roman" w:hAnsi="Times New Roman"/>
        </w:rPr>
        <w:t>Приложение: Информация по предмету договора.</w:t>
      </w:r>
    </w:p>
    <w:p w14:paraId="5BE966BA" w14:textId="77777777" w:rsidR="00A000ED" w:rsidRPr="00EA6379" w:rsidRDefault="00A000ED" w:rsidP="00C24420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szCs w:val="22"/>
        </w:rPr>
      </w:pPr>
      <w:bookmarkStart w:id="34" w:name="_Hlk505607039"/>
      <w:bookmarkEnd w:id="29"/>
    </w:p>
    <w:p w14:paraId="332D41A6" w14:textId="339450B8" w:rsidR="00DA42CE" w:rsidRDefault="00DA42CE" w:rsidP="00C24420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szCs w:val="22"/>
        </w:rPr>
      </w:pPr>
      <w:r w:rsidRPr="00EA6379">
        <w:rPr>
          <w:rFonts w:ascii="Times New Roman" w:hAnsi="Times New Roman" w:cs="Times New Roman"/>
          <w:b/>
          <w:szCs w:val="22"/>
        </w:rPr>
        <w:t>Реквизиты и подписи Сторон:</w:t>
      </w:r>
    </w:p>
    <w:p w14:paraId="300EDC3E" w14:textId="77777777" w:rsidR="00E66C13" w:rsidRDefault="00E66C13" w:rsidP="00C24420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szCs w:val="22"/>
        </w:rPr>
      </w:pP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36"/>
        <w:gridCol w:w="4158"/>
      </w:tblGrid>
      <w:tr w:rsidR="00E66C13" w:rsidRPr="00376DD3" w14:paraId="28066D53" w14:textId="77777777" w:rsidTr="009E3CEF">
        <w:trPr>
          <w:jc w:val="center"/>
        </w:trPr>
        <w:tc>
          <w:tcPr>
            <w:tcW w:w="4820" w:type="dxa"/>
          </w:tcPr>
          <w:p w14:paraId="3968F631" w14:textId="77777777" w:rsidR="00E66C13" w:rsidRPr="00376DD3" w:rsidRDefault="00E66C1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bookmarkStart w:id="35" w:name="_Hlk510517958"/>
            <w:r w:rsidRPr="00376DD3">
              <w:rPr>
                <w:rFonts w:ascii="Times New Roman" w:hAnsi="Times New Roman" w:cs="Times New Roman"/>
                <w:b/>
                <w:szCs w:val="22"/>
              </w:rPr>
              <w:t>Региональный оператор:</w:t>
            </w:r>
          </w:p>
        </w:tc>
        <w:tc>
          <w:tcPr>
            <w:tcW w:w="236" w:type="dxa"/>
            <w:vMerge w:val="restart"/>
          </w:tcPr>
          <w:p w14:paraId="0AB986F4" w14:textId="77777777" w:rsidR="00E66C13" w:rsidRPr="00376DD3" w:rsidRDefault="00E66C13" w:rsidP="009E3CEF">
            <w:pPr>
              <w:pStyle w:val="ConsPlusNormal"/>
              <w:tabs>
                <w:tab w:val="left" w:pos="1276"/>
              </w:tabs>
              <w:ind w:firstLine="851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158" w:type="dxa"/>
          </w:tcPr>
          <w:p w14:paraId="0A7AE741" w14:textId="77777777" w:rsidR="00E66C13" w:rsidRPr="00376DD3" w:rsidRDefault="00E66C13" w:rsidP="009E3CEF">
            <w:pPr>
              <w:pStyle w:val="ConsPlusNormal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76DD3">
              <w:rPr>
                <w:rFonts w:ascii="Times New Roman" w:hAnsi="Times New Roman" w:cs="Times New Roman"/>
                <w:b/>
                <w:szCs w:val="22"/>
              </w:rPr>
              <w:t>Потребитель:</w:t>
            </w:r>
          </w:p>
        </w:tc>
      </w:tr>
      <w:tr w:rsidR="00E66C13" w:rsidRPr="00376DD3" w14:paraId="35FBEE0A" w14:textId="77777777" w:rsidTr="009E3CEF">
        <w:trPr>
          <w:trHeight w:val="4807"/>
          <w:jc w:val="center"/>
        </w:trPr>
        <w:tc>
          <w:tcPr>
            <w:tcW w:w="4820" w:type="dxa"/>
          </w:tcPr>
          <w:p w14:paraId="199CD249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ООО «Управление отходами-Волгоград»</w:t>
            </w:r>
          </w:p>
          <w:p w14:paraId="303BF8C9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Юридический адрес: 404171, Волгоградская область р/п Светлый Яр мкр 4 д. 6 офис 3</w:t>
            </w:r>
          </w:p>
          <w:p w14:paraId="07C40EB0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Почтовый адрес: 400001, г. Волгоград, </w:t>
            </w:r>
          </w:p>
          <w:p w14:paraId="07743D59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Канунникова, 23, офис 2-14.</w:t>
            </w:r>
          </w:p>
          <w:p w14:paraId="116236C8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Фактический адрес: </w:t>
            </w:r>
          </w:p>
          <w:p w14:paraId="7FDC5A03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офис - 400001, г. Волгоград, ул. Канунникова, 23, офис 2-14.</w:t>
            </w:r>
          </w:p>
          <w:p w14:paraId="4376309B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 xml:space="preserve">производство - г. Волгоград, </w:t>
            </w:r>
          </w:p>
          <w:p w14:paraId="28338C8B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ул. Химзаводская, д.2</w:t>
            </w:r>
          </w:p>
          <w:p w14:paraId="5CA368FE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ИНН 3426013572 КПП 342601001</w:t>
            </w:r>
          </w:p>
          <w:p w14:paraId="03FFB078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ОГРН: 1103458000337</w:t>
            </w:r>
          </w:p>
          <w:p w14:paraId="0321970E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р/с 40702810611070005710</w:t>
            </w:r>
          </w:p>
          <w:p w14:paraId="3AACB50D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Ф-л Банка ГПБ (АО) «Южный»</w:t>
            </w:r>
          </w:p>
          <w:p w14:paraId="0EAA79B6" w14:textId="77777777" w:rsidR="00E66C13" w:rsidRPr="00376DD3" w:rsidRDefault="00E66C13" w:rsidP="009E3CEF">
            <w:pPr>
              <w:jc w:val="both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Кор/счет 30101810500000000781</w:t>
            </w:r>
          </w:p>
          <w:p w14:paraId="3D0BF842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 w:rsidRPr="00376DD3">
              <w:rPr>
                <w:rFonts w:ascii="Times New Roman" w:hAnsi="Times New Roman"/>
              </w:rPr>
              <w:t>БИК 040349781</w:t>
            </w:r>
          </w:p>
          <w:p w14:paraId="0F3FDE36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203C761E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Тел/факс: (8442) 26-82-72</w:t>
            </w:r>
          </w:p>
          <w:p w14:paraId="4A8C0EBA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Email</w:t>
            </w:r>
            <w:r>
              <w:rPr>
                <w:rFonts w:ascii="Times New Roman" w:hAnsi="Times New Roman"/>
              </w:rPr>
              <w:t xml:space="preserve">: </w:t>
            </w:r>
            <w:hyperlink r:id="rId8" w:history="1">
              <w:r w:rsidRPr="00712342">
                <w:rPr>
                  <w:rStyle w:val="a6"/>
                  <w:rFonts w:ascii="Times New Roman" w:hAnsi="Times New Roman"/>
                  <w:lang w:val="en-US"/>
                </w:rPr>
                <w:t>UO</w:t>
              </w:r>
              <w:r w:rsidRPr="00AE1508">
                <w:rPr>
                  <w:rStyle w:val="a6"/>
                  <w:rFonts w:ascii="Times New Roman" w:hAnsi="Times New Roman"/>
                </w:rPr>
                <w:t>-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V</w:t>
              </w:r>
              <w:r w:rsidRPr="00AE1508">
                <w:rPr>
                  <w:rStyle w:val="a6"/>
                  <w:rFonts w:ascii="Times New Roman" w:hAnsi="Times New Roman"/>
                </w:rPr>
                <w:t>@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AE1508">
                <w:rPr>
                  <w:rStyle w:val="a6"/>
                  <w:rFonts w:ascii="Times New Roman" w:hAnsi="Times New Roman"/>
                </w:rPr>
                <w:t>.</w:t>
              </w:r>
              <w:r w:rsidRPr="00712342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AE1508">
              <w:rPr>
                <w:rFonts w:ascii="Times New Roman" w:hAnsi="Times New Roman"/>
              </w:rPr>
              <w:t xml:space="preserve"> </w:t>
            </w:r>
          </w:p>
          <w:p w14:paraId="7A1DC764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63772EA7" w14:textId="77777777" w:rsidR="00E66C13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</w:rPr>
            </w:pPr>
          </w:p>
          <w:p w14:paraId="6E45A916" w14:textId="77777777" w:rsidR="00E66C13" w:rsidRPr="00AE1508" w:rsidRDefault="00E66C13" w:rsidP="009E3CEF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  <w:b/>
              </w:rPr>
            </w:pPr>
            <w:r w:rsidRPr="00AE1508">
              <w:rPr>
                <w:rFonts w:ascii="Times New Roman" w:hAnsi="Times New Roman"/>
                <w:b/>
              </w:rPr>
              <w:t>Генеральный директор</w:t>
            </w:r>
          </w:p>
          <w:p w14:paraId="0174AAD4" w14:textId="77777777" w:rsidR="00E66C13" w:rsidRPr="00AE1508" w:rsidRDefault="00E66C13" w:rsidP="009E3CEF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  <w:b/>
              </w:rPr>
            </w:pPr>
          </w:p>
          <w:p w14:paraId="73CA47FA" w14:textId="77777777" w:rsidR="00E66C13" w:rsidRDefault="00E66C13" w:rsidP="009E3CEF">
            <w:pPr>
              <w:tabs>
                <w:tab w:val="left" w:pos="1276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AE1508">
              <w:rPr>
                <w:rFonts w:ascii="Times New Roman" w:hAnsi="Times New Roman"/>
                <w:b/>
              </w:rPr>
              <w:t>_________________________Р.Р. Цаберт</w:t>
            </w:r>
          </w:p>
          <w:p w14:paraId="32382E2B" w14:textId="77777777" w:rsidR="00E66C13" w:rsidRDefault="00E66C13" w:rsidP="009E3CEF">
            <w:pPr>
              <w:tabs>
                <w:tab w:val="left" w:pos="1276"/>
              </w:tabs>
              <w:ind w:firstLine="34"/>
              <w:jc w:val="right"/>
              <w:rPr>
                <w:rFonts w:ascii="Times New Roman" w:hAnsi="Times New Roman"/>
              </w:rPr>
            </w:pPr>
          </w:p>
          <w:p w14:paraId="304FFFAA" w14:textId="77777777" w:rsidR="00E66C13" w:rsidRPr="00AE1508" w:rsidRDefault="00E66C13" w:rsidP="009E3CEF">
            <w:pPr>
              <w:tabs>
                <w:tab w:val="left" w:pos="1276"/>
              </w:tabs>
              <w:ind w:firstLine="3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М.П.</w:t>
            </w:r>
          </w:p>
        </w:tc>
        <w:tc>
          <w:tcPr>
            <w:tcW w:w="236" w:type="dxa"/>
            <w:vMerge/>
          </w:tcPr>
          <w:p w14:paraId="080FE0A6" w14:textId="77777777" w:rsidR="00E66C13" w:rsidRPr="00376DD3" w:rsidRDefault="00E66C1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58" w:type="dxa"/>
          </w:tcPr>
          <w:p w14:paraId="6429E325" w14:textId="77777777" w:rsidR="00E66C13" w:rsidRPr="00376DD3" w:rsidRDefault="00E66C13" w:rsidP="009E3CEF">
            <w:pPr>
              <w:pStyle w:val="ConsPlusNormal"/>
              <w:tabs>
                <w:tab w:val="left" w:pos="1276"/>
              </w:tabs>
              <w:ind w:firstLine="3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bookmarkEnd w:id="35"/>
    </w:tbl>
    <w:p w14:paraId="6F415BBB" w14:textId="77777777" w:rsidR="00E66C13" w:rsidRPr="00EA6379" w:rsidRDefault="00E66C13" w:rsidP="00C24420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szCs w:val="22"/>
        </w:rPr>
      </w:pPr>
    </w:p>
    <w:p w14:paraId="6A3C5F3C" w14:textId="77777777" w:rsidR="00D453CC" w:rsidRPr="00EA6379" w:rsidRDefault="00D453CC" w:rsidP="00C24420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14:paraId="0039BD09" w14:textId="77777777" w:rsidR="00DA42CE" w:rsidRPr="00EA6379" w:rsidRDefault="00DA42CE" w:rsidP="00C2442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4215A5A3" w14:textId="77777777" w:rsidR="00DA42CE" w:rsidRPr="00EA6379" w:rsidRDefault="00DA42CE" w:rsidP="00C24420">
      <w:pPr>
        <w:pStyle w:val="ConsPlusNormal"/>
        <w:jc w:val="center"/>
        <w:rPr>
          <w:rFonts w:ascii="Times New Roman" w:hAnsi="Times New Roman" w:cs="Times New Roman"/>
          <w:szCs w:val="22"/>
        </w:rPr>
        <w:sectPr w:rsidR="00DA42CE" w:rsidRPr="00EA6379" w:rsidSect="00C24420"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bookmarkEnd w:id="34"/>
    <w:p w14:paraId="53802DDD" w14:textId="77777777" w:rsidR="00DA42CE" w:rsidRPr="00EA6379" w:rsidRDefault="00DA42CE" w:rsidP="00C24420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lastRenderedPageBreak/>
        <w:t>Приложение</w:t>
      </w:r>
    </w:p>
    <w:p w14:paraId="776C62BB" w14:textId="77777777" w:rsidR="00DA42CE" w:rsidRPr="00EA6379" w:rsidRDefault="00DA42CE" w:rsidP="00C2442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 xml:space="preserve">к </w:t>
      </w:r>
      <w:r w:rsidR="005112F1" w:rsidRPr="00EA6379">
        <w:rPr>
          <w:rFonts w:ascii="Times New Roman" w:hAnsi="Times New Roman" w:cs="Times New Roman"/>
          <w:szCs w:val="22"/>
        </w:rPr>
        <w:t>Д</w:t>
      </w:r>
      <w:r w:rsidRPr="00EA6379">
        <w:rPr>
          <w:rFonts w:ascii="Times New Roman" w:hAnsi="Times New Roman" w:cs="Times New Roman"/>
          <w:szCs w:val="22"/>
        </w:rPr>
        <w:t>оговору № _____ от _________2018 года</w:t>
      </w:r>
    </w:p>
    <w:p w14:paraId="14148BE9" w14:textId="77777777" w:rsidR="00DA42CE" w:rsidRPr="00EA6379" w:rsidRDefault="00DA42CE" w:rsidP="00C2442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на оказание услуг по обращению с твердыми</w:t>
      </w:r>
      <w:r w:rsidR="00B7624A" w:rsidRPr="00EA6379">
        <w:rPr>
          <w:rFonts w:ascii="Times New Roman" w:hAnsi="Times New Roman" w:cs="Times New Roman"/>
          <w:szCs w:val="22"/>
        </w:rPr>
        <w:t xml:space="preserve"> </w:t>
      </w:r>
      <w:r w:rsidRPr="00EA6379">
        <w:rPr>
          <w:rFonts w:ascii="Times New Roman" w:hAnsi="Times New Roman" w:cs="Times New Roman"/>
          <w:szCs w:val="22"/>
        </w:rPr>
        <w:t>коммунальными отходами</w:t>
      </w:r>
    </w:p>
    <w:p w14:paraId="2F1C50BF" w14:textId="77777777" w:rsidR="004C1E00" w:rsidRPr="00EA6379" w:rsidRDefault="004C1E00" w:rsidP="00C2442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14:paraId="6C52876D" w14:textId="77777777" w:rsidR="00DA42CE" w:rsidRPr="00EA6379" w:rsidRDefault="00DA42CE" w:rsidP="00C24420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36" w:name="P183"/>
      <w:bookmarkStart w:id="37" w:name="_Hlk510517974"/>
      <w:bookmarkEnd w:id="36"/>
      <w:r w:rsidRPr="00EA6379">
        <w:rPr>
          <w:rFonts w:ascii="Times New Roman" w:hAnsi="Times New Roman" w:cs="Times New Roman"/>
          <w:b/>
          <w:szCs w:val="22"/>
        </w:rPr>
        <w:t>ИНФОРМАЦИЯ ПО ПРЕДМЕТУ ДОГОВОРА</w:t>
      </w:r>
    </w:p>
    <w:p w14:paraId="35224AD9" w14:textId="77777777" w:rsidR="00BA4B3C" w:rsidRPr="00EA6379" w:rsidRDefault="00BA4B3C" w:rsidP="00C2442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F9E302F" w14:textId="77777777" w:rsidR="00DA42CE" w:rsidRPr="00EA6379" w:rsidRDefault="00DA42CE" w:rsidP="00C2442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A6379">
        <w:rPr>
          <w:rFonts w:ascii="Times New Roman" w:hAnsi="Times New Roman" w:cs="Times New Roman"/>
          <w:szCs w:val="22"/>
        </w:rPr>
        <w:t>1. Объем и место накопления твердых коммунальных отходов</w:t>
      </w:r>
    </w:p>
    <w:p w14:paraId="72AB749B" w14:textId="77777777" w:rsidR="00DA42CE" w:rsidRPr="00EA6379" w:rsidRDefault="00DA42CE" w:rsidP="00C2442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03"/>
        <w:gridCol w:w="1276"/>
        <w:gridCol w:w="1134"/>
        <w:gridCol w:w="1276"/>
        <w:gridCol w:w="1985"/>
        <w:gridCol w:w="1417"/>
        <w:gridCol w:w="1834"/>
        <w:gridCol w:w="1984"/>
        <w:gridCol w:w="1984"/>
      </w:tblGrid>
      <w:tr w:rsidR="00443A46" w:rsidRPr="00EA6379" w14:paraId="53894D78" w14:textId="0CDB59F6" w:rsidTr="00A55594">
        <w:trPr>
          <w:jc w:val="center"/>
        </w:trPr>
        <w:tc>
          <w:tcPr>
            <w:tcW w:w="488" w:type="dxa"/>
          </w:tcPr>
          <w:p w14:paraId="36A55020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803" w:type="dxa"/>
          </w:tcPr>
          <w:p w14:paraId="7EFFB22A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>Наименование объекта (назначение)</w:t>
            </w:r>
          </w:p>
        </w:tc>
        <w:tc>
          <w:tcPr>
            <w:tcW w:w="1276" w:type="dxa"/>
          </w:tcPr>
          <w:p w14:paraId="3262ED98" w14:textId="77777777" w:rsidR="00443A46" w:rsidRPr="00EA6379" w:rsidRDefault="00443A46" w:rsidP="00C24420">
            <w:pPr>
              <w:jc w:val="center"/>
              <w:rPr>
                <w:rFonts w:ascii="Times New Roman" w:hAnsi="Times New Roman"/>
              </w:rPr>
            </w:pPr>
            <w:r w:rsidRPr="00EA6379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1134" w:type="dxa"/>
          </w:tcPr>
          <w:p w14:paraId="1841AF45" w14:textId="41F7E6E4" w:rsidR="00443A46" w:rsidRPr="00EA6379" w:rsidRDefault="00443A46" w:rsidP="00443A46">
            <w:pPr>
              <w:jc w:val="center"/>
              <w:rPr>
                <w:rFonts w:ascii="Times New Roman" w:hAnsi="Times New Roman"/>
              </w:rPr>
            </w:pPr>
            <w:r w:rsidRPr="00EA6379">
              <w:rPr>
                <w:rFonts w:ascii="Times New Roman" w:hAnsi="Times New Roman"/>
              </w:rPr>
              <w:t>Расчетная 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276" w:type="dxa"/>
          </w:tcPr>
          <w:p w14:paraId="2AEDB5BF" w14:textId="77777777" w:rsidR="00443A46" w:rsidRPr="00EA6379" w:rsidRDefault="00443A46" w:rsidP="00C24420">
            <w:pPr>
              <w:jc w:val="center"/>
              <w:rPr>
                <w:rFonts w:ascii="Times New Roman" w:hAnsi="Times New Roman"/>
              </w:rPr>
            </w:pPr>
            <w:r w:rsidRPr="00EA6379">
              <w:rPr>
                <w:rFonts w:ascii="Times New Roman" w:hAnsi="Times New Roman"/>
              </w:rPr>
              <w:t>Кол-во расчетных единиц</w:t>
            </w:r>
          </w:p>
        </w:tc>
        <w:tc>
          <w:tcPr>
            <w:tcW w:w="1985" w:type="dxa"/>
          </w:tcPr>
          <w:p w14:paraId="7C622564" w14:textId="719CEAB9" w:rsidR="00443A46" w:rsidRPr="00EA6379" w:rsidRDefault="00443A46" w:rsidP="00A55594">
            <w:pPr>
              <w:jc w:val="center"/>
              <w:rPr>
                <w:rFonts w:ascii="Times New Roman" w:hAnsi="Times New Roman"/>
              </w:rPr>
            </w:pPr>
            <w:r w:rsidRPr="00EA6379">
              <w:rPr>
                <w:rFonts w:ascii="Times New Roman" w:hAnsi="Times New Roman"/>
              </w:rPr>
              <w:t>Норматив накопления, м. куб./год</w:t>
            </w:r>
          </w:p>
        </w:tc>
        <w:tc>
          <w:tcPr>
            <w:tcW w:w="1417" w:type="dxa"/>
          </w:tcPr>
          <w:p w14:paraId="5C4178B1" w14:textId="46DD78D3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 xml:space="preserve">Объем принимаемых твердых коммунальных отходов, м. куб./год </w:t>
            </w:r>
          </w:p>
        </w:tc>
        <w:tc>
          <w:tcPr>
            <w:tcW w:w="1834" w:type="dxa"/>
          </w:tcPr>
          <w:p w14:paraId="56C018CF" w14:textId="26BB23D3" w:rsidR="00443A46" w:rsidRPr="00EA6379" w:rsidRDefault="00443A46" w:rsidP="00A555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>Место накопления твердых коммунальных отходов</w:t>
            </w:r>
          </w:p>
        </w:tc>
        <w:tc>
          <w:tcPr>
            <w:tcW w:w="1984" w:type="dxa"/>
          </w:tcPr>
          <w:p w14:paraId="2284965E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>Способ складирования</w:t>
            </w:r>
          </w:p>
        </w:tc>
        <w:tc>
          <w:tcPr>
            <w:tcW w:w="1984" w:type="dxa"/>
          </w:tcPr>
          <w:p w14:paraId="5616DC53" w14:textId="06359859" w:rsidR="00443A46" w:rsidRPr="00EA6379" w:rsidRDefault="00443A46" w:rsidP="00A555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Периодичность вывоза </w:t>
            </w:r>
          </w:p>
        </w:tc>
      </w:tr>
      <w:tr w:rsidR="00F4138B" w:rsidRPr="00EA6379" w14:paraId="3DBD2A40" w14:textId="460F5191" w:rsidTr="00A55594">
        <w:trPr>
          <w:jc w:val="center"/>
        </w:trPr>
        <w:tc>
          <w:tcPr>
            <w:tcW w:w="488" w:type="dxa"/>
          </w:tcPr>
          <w:p w14:paraId="556DCCB5" w14:textId="5FDEF6F1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03" w:type="dxa"/>
          </w:tcPr>
          <w:p w14:paraId="70532CF8" w14:textId="77777777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1F1118B" w14:textId="77777777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83AC741" w14:textId="77777777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1FAE692" w14:textId="77777777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14:paraId="716C66B2" w14:textId="6ADDC036" w:rsidR="00F4138B" w:rsidRPr="00EA6379" w:rsidRDefault="00F4138B" w:rsidP="00A555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488D">
              <w:rPr>
                <w:rFonts w:ascii="Times New Roman" w:hAnsi="Times New Roman" w:cs="Times New Roman"/>
              </w:rPr>
              <w:t xml:space="preserve">В соответствии с нормативами накопления твердых коммунальных отходов на территории </w:t>
            </w:r>
            <w:r w:rsidR="00A55594">
              <w:rPr>
                <w:rFonts w:ascii="Times New Roman" w:hAnsi="Times New Roman" w:cs="Times New Roman"/>
              </w:rPr>
              <w:t>Волгоград</w:t>
            </w:r>
            <w:r w:rsidRPr="00F3488D">
              <w:rPr>
                <w:rFonts w:ascii="Times New Roman" w:hAnsi="Times New Roman" w:cs="Times New Roman"/>
              </w:rPr>
              <w:t>ской области*</w:t>
            </w:r>
          </w:p>
        </w:tc>
        <w:tc>
          <w:tcPr>
            <w:tcW w:w="1417" w:type="dxa"/>
          </w:tcPr>
          <w:p w14:paraId="66ACBDF0" w14:textId="5823D486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34" w:type="dxa"/>
          </w:tcPr>
          <w:p w14:paraId="0BFF8305" w14:textId="5D3CBA0E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488D">
              <w:rPr>
                <w:rFonts w:ascii="Times New Roman" w:hAnsi="Times New Roman" w:cs="Times New Roman"/>
              </w:rPr>
              <w:t>В соответствии с территориальной схемой**</w:t>
            </w:r>
          </w:p>
        </w:tc>
        <w:tc>
          <w:tcPr>
            <w:tcW w:w="1984" w:type="dxa"/>
          </w:tcPr>
          <w:p w14:paraId="645220B2" w14:textId="2ADBCD05" w:rsidR="00F4138B" w:rsidRPr="00EA6379" w:rsidRDefault="00F4138B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54B8F35A" w14:textId="4D54F79B" w:rsidR="00F4138B" w:rsidRPr="00EA6379" w:rsidRDefault="00A55594" w:rsidP="00F4138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488D">
              <w:rPr>
                <w:rFonts w:ascii="Times New Roman" w:hAnsi="Times New Roman" w:cs="Times New Roman"/>
              </w:rPr>
              <w:t>В соответствии с действующим законодательством РФ***</w:t>
            </w:r>
          </w:p>
        </w:tc>
      </w:tr>
      <w:tr w:rsidR="00443A46" w:rsidRPr="00EA6379" w14:paraId="79B03B41" w14:textId="565CAF11" w:rsidTr="00A55594">
        <w:trPr>
          <w:jc w:val="center"/>
        </w:trPr>
        <w:tc>
          <w:tcPr>
            <w:tcW w:w="488" w:type="dxa"/>
          </w:tcPr>
          <w:p w14:paraId="1D0AAE12" w14:textId="07B459D0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03" w:type="dxa"/>
          </w:tcPr>
          <w:p w14:paraId="3DC4B3B1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E2E6E42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648B578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E6667C0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14:paraId="39A72291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5BE5EB37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34" w:type="dxa"/>
          </w:tcPr>
          <w:p w14:paraId="1E7D9551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52D61353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3CB5042E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96E6718" w14:textId="77777777" w:rsidR="00F4138B" w:rsidRPr="00F3488D" w:rsidRDefault="00F4138B" w:rsidP="00F4138B">
      <w:pPr>
        <w:pStyle w:val="af1"/>
        <w:spacing w:before="100" w:beforeAutospacing="1" w:after="0" w:line="240" w:lineRule="auto"/>
        <w:ind w:left="0"/>
        <w:jc w:val="both"/>
        <w:rPr>
          <w:rFonts w:ascii="Times New Roman" w:hAnsi="Times New Roman"/>
          <w:lang w:eastAsia="ru-RU"/>
        </w:rPr>
      </w:pPr>
      <w:r w:rsidRPr="00F3488D">
        <w:rPr>
          <w:rFonts w:ascii="Times New Roman" w:hAnsi="Times New Roman"/>
          <w:lang w:eastAsia="ru-RU"/>
        </w:rPr>
        <w:t xml:space="preserve">*Приказ от </w:t>
      </w:r>
      <w:r>
        <w:rPr>
          <w:rFonts w:ascii="Times New Roman" w:hAnsi="Times New Roman"/>
          <w:lang w:eastAsia="ru-RU"/>
        </w:rPr>
        <w:t>__________</w:t>
      </w:r>
      <w:r w:rsidRPr="00F3488D">
        <w:rPr>
          <w:rFonts w:ascii="Times New Roman" w:hAnsi="Times New Roman"/>
          <w:lang w:eastAsia="ru-RU"/>
        </w:rPr>
        <w:t xml:space="preserve"> 2018 года №</w:t>
      </w:r>
      <w:r>
        <w:rPr>
          <w:rFonts w:ascii="Times New Roman" w:hAnsi="Times New Roman"/>
          <w:lang w:eastAsia="ru-RU"/>
        </w:rPr>
        <w:t>___</w:t>
      </w:r>
      <w:r w:rsidRPr="00F3488D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______________________</w:t>
      </w:r>
      <w:r w:rsidRPr="00F3488D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Волгоград</w:t>
      </w:r>
      <w:r w:rsidRPr="00F3488D">
        <w:rPr>
          <w:rFonts w:ascii="Times New Roman" w:hAnsi="Times New Roman"/>
          <w:lang w:eastAsia="ru-RU"/>
        </w:rPr>
        <w:t xml:space="preserve">ской области «Об установлении нормативов накопления твердых коммунальных отходов на территории </w:t>
      </w:r>
      <w:r>
        <w:rPr>
          <w:rFonts w:ascii="Times New Roman" w:hAnsi="Times New Roman"/>
          <w:lang w:eastAsia="ru-RU"/>
        </w:rPr>
        <w:t>Волгоград</w:t>
      </w:r>
      <w:r w:rsidRPr="00F3488D">
        <w:rPr>
          <w:rFonts w:ascii="Times New Roman" w:hAnsi="Times New Roman"/>
          <w:lang w:eastAsia="ru-RU"/>
        </w:rPr>
        <w:t xml:space="preserve">ской области»; </w:t>
      </w:r>
    </w:p>
    <w:p w14:paraId="2B75D82A" w14:textId="77777777" w:rsidR="00F4138B" w:rsidRPr="00F3488D" w:rsidRDefault="00F4138B" w:rsidP="00F4138B">
      <w:pPr>
        <w:pStyle w:val="af3"/>
        <w:spacing w:after="0"/>
        <w:jc w:val="both"/>
        <w:rPr>
          <w:color w:val="000000"/>
          <w:sz w:val="22"/>
          <w:szCs w:val="22"/>
        </w:rPr>
      </w:pPr>
      <w:r w:rsidRPr="00F3488D">
        <w:rPr>
          <w:sz w:val="22"/>
          <w:szCs w:val="22"/>
        </w:rPr>
        <w:t>**</w:t>
      </w:r>
      <w:r w:rsidRPr="00F3488D">
        <w:rPr>
          <w:color w:val="000000"/>
          <w:sz w:val="22"/>
          <w:szCs w:val="22"/>
        </w:rPr>
        <w:t xml:space="preserve">Территориальная схема обращения с отходами, в том числе коммунальными, в </w:t>
      </w:r>
      <w:r>
        <w:rPr>
          <w:color w:val="000000"/>
          <w:sz w:val="22"/>
          <w:szCs w:val="22"/>
        </w:rPr>
        <w:t>Волгоград</w:t>
      </w:r>
      <w:r w:rsidRPr="00F3488D">
        <w:rPr>
          <w:color w:val="000000"/>
          <w:sz w:val="22"/>
          <w:szCs w:val="22"/>
        </w:rPr>
        <w:t xml:space="preserve">ской области, утверждена Приказом </w:t>
      </w:r>
      <w:r>
        <w:rPr>
          <w:color w:val="000000"/>
          <w:sz w:val="22"/>
          <w:szCs w:val="22"/>
        </w:rPr>
        <w:t>комитет</w:t>
      </w:r>
      <w:r w:rsidRPr="00F3488D">
        <w:rPr>
          <w:color w:val="000000"/>
          <w:sz w:val="22"/>
          <w:szCs w:val="22"/>
        </w:rPr>
        <w:t xml:space="preserve">а природных ресурсов и экологии </w:t>
      </w:r>
      <w:r>
        <w:rPr>
          <w:color w:val="000000"/>
          <w:sz w:val="22"/>
          <w:szCs w:val="22"/>
        </w:rPr>
        <w:t>Волгоград</w:t>
      </w:r>
      <w:r w:rsidRPr="00F3488D">
        <w:rPr>
          <w:color w:val="000000"/>
          <w:sz w:val="22"/>
          <w:szCs w:val="22"/>
        </w:rPr>
        <w:t xml:space="preserve">ской области от </w:t>
      </w:r>
      <w:r>
        <w:rPr>
          <w:color w:val="000000"/>
          <w:sz w:val="22"/>
          <w:szCs w:val="22"/>
        </w:rPr>
        <w:t>16 сентября 2016 года № 1310</w:t>
      </w:r>
      <w:r w:rsidRPr="00F3488D">
        <w:rPr>
          <w:color w:val="000000"/>
          <w:sz w:val="22"/>
          <w:szCs w:val="22"/>
        </w:rPr>
        <w:t>;</w:t>
      </w:r>
    </w:p>
    <w:p w14:paraId="62F291EE" w14:textId="77777777" w:rsidR="00F4138B" w:rsidRPr="00F3488D" w:rsidRDefault="00F4138B" w:rsidP="00F4138B">
      <w:pPr>
        <w:pStyle w:val="af3"/>
        <w:spacing w:after="0"/>
        <w:jc w:val="both"/>
        <w:rPr>
          <w:sz w:val="22"/>
          <w:szCs w:val="22"/>
        </w:rPr>
      </w:pPr>
      <w:r w:rsidRPr="00F3488D">
        <w:rPr>
          <w:color w:val="000000"/>
          <w:sz w:val="22"/>
          <w:szCs w:val="22"/>
        </w:rPr>
        <w:t>***Периодичность вывоза из мест накопления ТКО устанавливается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6 мая 2011 г. № 354, СанПин 42-</w:t>
      </w:r>
      <w:r w:rsidRPr="00F3488D">
        <w:rPr>
          <w:color w:val="000000"/>
          <w:sz w:val="22"/>
          <w:szCs w:val="22"/>
        </w:rPr>
        <w:lastRenderedPageBreak/>
        <w:t>128-4690-88 «Санитарные правила содержания территорий населенных мест (утв. Главным государственным санитарным врачом СССР 5 августа 1988 г. № 4690-88), СанПин 2.1.2.2645-10 «Санитарно-эпидемиологические требования к условиям проживания в жилых зданиях и помещениях», утвержденных Постановлением Главного государственного санитарного врача РФ от 10 июня 2010 г. № 64.</w:t>
      </w:r>
    </w:p>
    <w:p w14:paraId="77115D5A" w14:textId="77777777" w:rsidR="00F4138B" w:rsidRPr="00EA6379" w:rsidRDefault="00F4138B" w:rsidP="00C2442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C873565" w14:textId="77777777" w:rsidR="00AF79D0" w:rsidRPr="00EA6379" w:rsidRDefault="00AF79D0" w:rsidP="00C24420">
      <w:pPr>
        <w:jc w:val="center"/>
        <w:rPr>
          <w:rFonts w:ascii="Times New Roman" w:hAnsi="Times New Roman"/>
        </w:rPr>
      </w:pPr>
      <w:bookmarkStart w:id="38" w:name="_Hlk510517987"/>
      <w:bookmarkEnd w:id="37"/>
    </w:p>
    <w:tbl>
      <w:tblPr>
        <w:tblW w:w="15076" w:type="dxa"/>
        <w:jc w:val="center"/>
        <w:tblLook w:val="04A0" w:firstRow="1" w:lastRow="0" w:firstColumn="1" w:lastColumn="0" w:noHBand="0" w:noVBand="1"/>
      </w:tblPr>
      <w:tblGrid>
        <w:gridCol w:w="7384"/>
        <w:gridCol w:w="222"/>
        <w:gridCol w:w="7470"/>
      </w:tblGrid>
      <w:tr w:rsidR="00DA42CE" w:rsidRPr="00EA6379" w14:paraId="681A97AC" w14:textId="77777777" w:rsidTr="003A0D4A">
        <w:trPr>
          <w:trHeight w:val="265"/>
          <w:jc w:val="center"/>
        </w:trPr>
        <w:tc>
          <w:tcPr>
            <w:tcW w:w="7384" w:type="dxa"/>
          </w:tcPr>
          <w:bookmarkEnd w:id="30"/>
          <w:p w14:paraId="6A186C49" w14:textId="77777777" w:rsidR="00DA42CE" w:rsidRPr="00EA6379" w:rsidRDefault="00DA42CE" w:rsidP="00C244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6379">
              <w:rPr>
                <w:rFonts w:ascii="Times New Roman" w:hAnsi="Times New Roman" w:cs="Times New Roman"/>
                <w:b/>
                <w:szCs w:val="22"/>
              </w:rPr>
              <w:t>Региональный оператор:</w:t>
            </w:r>
          </w:p>
        </w:tc>
        <w:tc>
          <w:tcPr>
            <w:tcW w:w="222" w:type="dxa"/>
          </w:tcPr>
          <w:p w14:paraId="45FF0B74" w14:textId="77777777" w:rsidR="00DA42CE" w:rsidRPr="00EA6379" w:rsidRDefault="00DA42CE" w:rsidP="00C244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470" w:type="dxa"/>
          </w:tcPr>
          <w:p w14:paraId="6467404C" w14:textId="77777777" w:rsidR="00DA42CE" w:rsidRPr="00EA6379" w:rsidRDefault="00DA42CE" w:rsidP="00C244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A6379">
              <w:rPr>
                <w:rFonts w:ascii="Times New Roman" w:hAnsi="Times New Roman" w:cs="Times New Roman"/>
                <w:b/>
                <w:szCs w:val="22"/>
              </w:rPr>
              <w:t>Потребитель:</w:t>
            </w:r>
          </w:p>
        </w:tc>
      </w:tr>
      <w:tr w:rsidR="00443A46" w:rsidRPr="00EA6379" w14:paraId="063471BD" w14:textId="77777777" w:rsidTr="003A0D4A">
        <w:trPr>
          <w:trHeight w:val="265"/>
          <w:jc w:val="center"/>
        </w:trPr>
        <w:tc>
          <w:tcPr>
            <w:tcW w:w="7384" w:type="dxa"/>
          </w:tcPr>
          <w:p w14:paraId="4E0907AB" w14:textId="77777777" w:rsidR="00443A46" w:rsidRPr="00FB36D4" w:rsidRDefault="00443A46" w:rsidP="00FB36D4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</w:rPr>
            </w:pPr>
            <w:r w:rsidRPr="00FB36D4">
              <w:rPr>
                <w:rFonts w:ascii="Times New Roman" w:hAnsi="Times New Roman"/>
              </w:rPr>
              <w:t>Общество с ограниченной ответственностью</w:t>
            </w:r>
          </w:p>
          <w:p w14:paraId="5F39892F" w14:textId="4B7807A8" w:rsidR="00443A46" w:rsidRPr="00EA6379" w:rsidRDefault="00443A46" w:rsidP="00FB36D4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</w:rPr>
            </w:pPr>
            <w:r w:rsidRPr="00FB36D4">
              <w:rPr>
                <w:rFonts w:ascii="Times New Roman" w:hAnsi="Times New Roman"/>
              </w:rPr>
              <w:t>«Управление отходами - Волгоград»</w:t>
            </w:r>
          </w:p>
        </w:tc>
        <w:tc>
          <w:tcPr>
            <w:tcW w:w="222" w:type="dxa"/>
          </w:tcPr>
          <w:p w14:paraId="3D50B8E6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470" w:type="dxa"/>
          </w:tcPr>
          <w:p w14:paraId="5CD22DD0" w14:textId="77777777" w:rsidR="00443A46" w:rsidRPr="00EA6379" w:rsidRDefault="00443A46" w:rsidP="00C244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6379">
              <w:rPr>
                <w:rFonts w:ascii="Times New Roman" w:hAnsi="Times New Roman" w:cs="Times New Roman"/>
                <w:szCs w:val="22"/>
              </w:rPr>
              <w:t>___________________________________________________</w:t>
            </w:r>
          </w:p>
        </w:tc>
      </w:tr>
      <w:tr w:rsidR="00443A46" w:rsidRPr="00EA6379" w14:paraId="1989DF24" w14:textId="77777777" w:rsidTr="003A0D4A">
        <w:trPr>
          <w:trHeight w:val="265"/>
          <w:jc w:val="center"/>
        </w:trPr>
        <w:tc>
          <w:tcPr>
            <w:tcW w:w="7384" w:type="dxa"/>
          </w:tcPr>
          <w:p w14:paraId="24FC05BA" w14:textId="362AF416" w:rsidR="00443A46" w:rsidRPr="00EA6379" w:rsidRDefault="00443A46" w:rsidP="00C24420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lang w:eastAsia="ru-RU"/>
              </w:rPr>
            </w:pPr>
            <w:r w:rsidRPr="00443A46">
              <w:rPr>
                <w:rFonts w:ascii="Times New Roman" w:hAnsi="Times New Roman"/>
              </w:rPr>
              <w:t>ОГРН 1103458000337, ИНН 3426013572, КПП 342601001</w:t>
            </w:r>
          </w:p>
        </w:tc>
        <w:tc>
          <w:tcPr>
            <w:tcW w:w="222" w:type="dxa"/>
          </w:tcPr>
          <w:p w14:paraId="73746E88" w14:textId="77777777" w:rsidR="00443A46" w:rsidRPr="00EA6379" w:rsidRDefault="00443A46" w:rsidP="00C24420">
            <w:pPr>
              <w:pStyle w:val="a7"/>
              <w:tabs>
                <w:tab w:val="left" w:pos="4461"/>
                <w:tab w:val="left" w:pos="5028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70" w:type="dxa"/>
          </w:tcPr>
          <w:p w14:paraId="54C15FED" w14:textId="77777777" w:rsidR="00443A46" w:rsidRPr="00EA6379" w:rsidRDefault="00443A46" w:rsidP="00C24420">
            <w:pPr>
              <w:pStyle w:val="a7"/>
              <w:tabs>
                <w:tab w:val="left" w:pos="4461"/>
                <w:tab w:val="left" w:pos="5028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EA6379">
              <w:rPr>
                <w:rFonts w:ascii="Times New Roman" w:hAnsi="Times New Roman"/>
                <w:lang w:eastAsia="ru-RU"/>
              </w:rPr>
              <w:t xml:space="preserve">          ОГРН__________________ИНН____________КПП___________</w:t>
            </w:r>
          </w:p>
        </w:tc>
      </w:tr>
      <w:tr w:rsidR="000A1B95" w:rsidRPr="00EA6379" w14:paraId="4E463037" w14:textId="77777777" w:rsidTr="003A0D4A">
        <w:trPr>
          <w:trHeight w:val="969"/>
          <w:jc w:val="center"/>
        </w:trPr>
        <w:tc>
          <w:tcPr>
            <w:tcW w:w="7384" w:type="dxa"/>
          </w:tcPr>
          <w:p w14:paraId="59422BF6" w14:textId="77777777" w:rsidR="000A1B95" w:rsidRPr="00EA6379" w:rsidRDefault="000A1B95" w:rsidP="00C24420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5A9D6BEF" w14:textId="031DB17F" w:rsidR="000A1B95" w:rsidRPr="00E66C13" w:rsidRDefault="0014533A" w:rsidP="00C2442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A6379">
              <w:rPr>
                <w:rFonts w:ascii="Times New Roman" w:hAnsi="Times New Roman"/>
                <w:lang w:eastAsia="ru-RU"/>
              </w:rPr>
              <w:t>_____________________________/</w:t>
            </w:r>
            <w:r w:rsidR="00E66C13">
              <w:rPr>
                <w:rFonts w:ascii="Times New Roman" w:hAnsi="Times New Roman"/>
                <w:lang w:eastAsia="ru-RU"/>
              </w:rPr>
              <w:t>Р.Р. Цаберт/</w:t>
            </w:r>
            <w:bookmarkStart w:id="39" w:name="_GoBack"/>
            <w:bookmarkEnd w:id="39"/>
          </w:p>
          <w:p w14:paraId="64429B6B" w14:textId="77777777" w:rsidR="000A1B95" w:rsidRPr="00EA6379" w:rsidRDefault="0014533A" w:rsidP="00C24420">
            <w:pPr>
              <w:rPr>
                <w:rFonts w:ascii="Times New Roman" w:hAnsi="Times New Roman"/>
                <w:lang w:eastAsia="ru-RU"/>
              </w:rPr>
            </w:pPr>
            <w:r w:rsidRPr="00EA6379">
              <w:rPr>
                <w:rFonts w:ascii="Times New Roman" w:hAnsi="Times New Roman"/>
                <w:lang w:eastAsia="ru-RU"/>
              </w:rPr>
              <w:t xml:space="preserve">           </w:t>
            </w:r>
            <w:r w:rsidR="000A1B95" w:rsidRPr="00EA6379">
              <w:rPr>
                <w:rFonts w:ascii="Times New Roman" w:hAnsi="Times New Roman"/>
                <w:lang w:eastAsia="ru-RU"/>
              </w:rPr>
              <w:t>М. П.</w:t>
            </w:r>
          </w:p>
        </w:tc>
        <w:tc>
          <w:tcPr>
            <w:tcW w:w="222" w:type="dxa"/>
          </w:tcPr>
          <w:p w14:paraId="6A5151C7" w14:textId="77777777" w:rsidR="000A1B95" w:rsidRPr="00EA6379" w:rsidRDefault="000A1B95" w:rsidP="00C2442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70" w:type="dxa"/>
          </w:tcPr>
          <w:p w14:paraId="4CBB2D70" w14:textId="77777777" w:rsidR="000A1B95" w:rsidRPr="00EA6379" w:rsidRDefault="000A1B95" w:rsidP="00C24420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43CAFBFA" w14:textId="77777777" w:rsidR="003A0D4A" w:rsidRPr="00EA6379" w:rsidRDefault="0014533A" w:rsidP="00C2442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A6379">
              <w:rPr>
                <w:rFonts w:ascii="Times New Roman" w:hAnsi="Times New Roman"/>
                <w:lang w:eastAsia="ru-RU"/>
              </w:rPr>
              <w:t>____________________________/______________________</w:t>
            </w:r>
          </w:p>
          <w:p w14:paraId="5D317AF0" w14:textId="77777777" w:rsidR="003A0D4A" w:rsidRPr="00EA6379" w:rsidRDefault="00067D68" w:rsidP="00C24420">
            <w:pPr>
              <w:rPr>
                <w:rFonts w:ascii="Times New Roman" w:hAnsi="Times New Roman"/>
                <w:lang w:eastAsia="ru-RU"/>
              </w:rPr>
            </w:pPr>
            <w:r w:rsidRPr="00EA6379">
              <w:rPr>
                <w:rFonts w:ascii="Times New Roman" w:hAnsi="Times New Roman"/>
                <w:lang w:eastAsia="ru-RU"/>
              </w:rPr>
              <w:t xml:space="preserve">              </w:t>
            </w:r>
            <w:r w:rsidR="0014533A" w:rsidRPr="00EA6379">
              <w:rPr>
                <w:rFonts w:ascii="Times New Roman" w:hAnsi="Times New Roman"/>
                <w:lang w:eastAsia="ru-RU"/>
              </w:rPr>
              <w:t>М. П.</w:t>
            </w:r>
          </w:p>
        </w:tc>
      </w:tr>
      <w:bookmarkEnd w:id="38"/>
    </w:tbl>
    <w:p w14:paraId="75B47E73" w14:textId="77777777" w:rsidR="003A0D4A" w:rsidRPr="00EA6379" w:rsidRDefault="003A0D4A" w:rsidP="00C24420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</w:p>
    <w:sectPr w:rsidR="003A0D4A" w:rsidRPr="00EA6379" w:rsidSect="00B7624A">
      <w:headerReference w:type="default" r:id="rId12"/>
      <w:headerReference w:type="first" r:id="rId13"/>
      <w:pgSz w:w="16838" w:h="11906" w:orient="landscape" w:code="9"/>
      <w:pgMar w:top="141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7CDF7" w14:textId="77777777" w:rsidR="008632D9" w:rsidRDefault="008632D9" w:rsidP="00EE0D8E">
      <w:r>
        <w:separator/>
      </w:r>
    </w:p>
  </w:endnote>
  <w:endnote w:type="continuationSeparator" w:id="0">
    <w:p w14:paraId="73FB15F4" w14:textId="77777777" w:rsidR="008632D9" w:rsidRDefault="008632D9" w:rsidP="00EE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BF3BF" w14:textId="77777777" w:rsidR="00DA42CE" w:rsidRPr="003A1AF9" w:rsidRDefault="00DA42CE">
    <w:pPr>
      <w:pStyle w:val="a9"/>
      <w:jc w:val="center"/>
      <w:rPr>
        <w:sz w:val="16"/>
        <w:szCs w:val="16"/>
      </w:rPr>
    </w:pPr>
    <w:r w:rsidRPr="003A1AF9">
      <w:rPr>
        <w:sz w:val="16"/>
        <w:szCs w:val="16"/>
      </w:rPr>
      <w:t xml:space="preserve">Страница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PAGE</w:instrText>
    </w:r>
    <w:r w:rsidRPr="003A1AF9">
      <w:rPr>
        <w:b/>
        <w:bCs/>
        <w:sz w:val="16"/>
        <w:szCs w:val="16"/>
      </w:rPr>
      <w:fldChar w:fldCharType="separate"/>
    </w:r>
    <w:r w:rsidR="00E66C13">
      <w:rPr>
        <w:b/>
        <w:bCs/>
        <w:noProof/>
        <w:sz w:val="16"/>
        <w:szCs w:val="16"/>
      </w:rPr>
      <w:t>11</w:t>
    </w:r>
    <w:r w:rsidRPr="003A1AF9">
      <w:rPr>
        <w:b/>
        <w:bCs/>
        <w:sz w:val="16"/>
        <w:szCs w:val="16"/>
      </w:rPr>
      <w:fldChar w:fldCharType="end"/>
    </w:r>
    <w:r w:rsidRPr="003A1AF9">
      <w:rPr>
        <w:sz w:val="16"/>
        <w:szCs w:val="16"/>
      </w:rPr>
      <w:t xml:space="preserve"> из </w:t>
    </w:r>
    <w:r w:rsidRPr="003A1AF9">
      <w:rPr>
        <w:b/>
        <w:bCs/>
        <w:sz w:val="16"/>
        <w:szCs w:val="16"/>
      </w:rPr>
      <w:fldChar w:fldCharType="begin"/>
    </w:r>
    <w:r w:rsidRPr="003A1AF9">
      <w:rPr>
        <w:b/>
        <w:bCs/>
        <w:sz w:val="16"/>
        <w:szCs w:val="16"/>
      </w:rPr>
      <w:instrText>NUMPAGES</w:instrText>
    </w:r>
    <w:r w:rsidRPr="003A1AF9">
      <w:rPr>
        <w:b/>
        <w:bCs/>
        <w:sz w:val="16"/>
        <w:szCs w:val="16"/>
      </w:rPr>
      <w:fldChar w:fldCharType="separate"/>
    </w:r>
    <w:r w:rsidR="00E66C13">
      <w:rPr>
        <w:b/>
        <w:bCs/>
        <w:noProof/>
        <w:sz w:val="16"/>
        <w:szCs w:val="16"/>
      </w:rPr>
      <w:t>12</w:t>
    </w:r>
    <w:r w:rsidRPr="003A1AF9">
      <w:rPr>
        <w:b/>
        <w:bCs/>
        <w:sz w:val="16"/>
        <w:szCs w:val="16"/>
      </w:rPr>
      <w:fldChar w:fldCharType="end"/>
    </w:r>
  </w:p>
  <w:p w14:paraId="03B2E817" w14:textId="77777777" w:rsidR="00DA42CE" w:rsidRDefault="00DA42C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6802B" w14:textId="77777777" w:rsidR="00DA42CE" w:rsidRPr="003A1AF9" w:rsidRDefault="00DA42CE">
    <w:pPr>
      <w:pStyle w:val="a9"/>
      <w:jc w:val="center"/>
      <w:rPr>
        <w:sz w:val="18"/>
        <w:szCs w:val="18"/>
      </w:rPr>
    </w:pPr>
    <w:r w:rsidRPr="003A1AF9">
      <w:rPr>
        <w:sz w:val="18"/>
        <w:szCs w:val="18"/>
      </w:rPr>
      <w:t xml:space="preserve">Страница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PAGE</w:instrText>
    </w:r>
    <w:r w:rsidRPr="003A1AF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7</w:t>
    </w:r>
    <w:r w:rsidRPr="003A1AF9">
      <w:rPr>
        <w:b/>
        <w:bCs/>
        <w:sz w:val="18"/>
        <w:szCs w:val="18"/>
      </w:rPr>
      <w:fldChar w:fldCharType="end"/>
    </w:r>
    <w:r w:rsidRPr="003A1AF9">
      <w:rPr>
        <w:sz w:val="18"/>
        <w:szCs w:val="18"/>
      </w:rPr>
      <w:t xml:space="preserve"> из </w:t>
    </w:r>
    <w:r w:rsidRPr="003A1AF9">
      <w:rPr>
        <w:b/>
        <w:bCs/>
        <w:sz w:val="18"/>
        <w:szCs w:val="18"/>
      </w:rPr>
      <w:fldChar w:fldCharType="begin"/>
    </w:r>
    <w:r w:rsidRPr="003A1AF9">
      <w:rPr>
        <w:b/>
        <w:bCs/>
        <w:sz w:val="18"/>
        <w:szCs w:val="18"/>
      </w:rPr>
      <w:instrText>NUMPAGES</w:instrText>
    </w:r>
    <w:r w:rsidRPr="003A1AF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7</w:t>
    </w:r>
    <w:r w:rsidRPr="003A1AF9">
      <w:rPr>
        <w:b/>
        <w:bCs/>
        <w:sz w:val="18"/>
        <w:szCs w:val="18"/>
      </w:rPr>
      <w:fldChar w:fldCharType="end"/>
    </w:r>
  </w:p>
  <w:p w14:paraId="6D4FF053" w14:textId="77777777" w:rsidR="00DA42CE" w:rsidRDefault="00DA42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A36C9" w14:textId="77777777" w:rsidR="008632D9" w:rsidRDefault="008632D9" w:rsidP="00EE0D8E">
      <w:r>
        <w:separator/>
      </w:r>
    </w:p>
  </w:footnote>
  <w:footnote w:type="continuationSeparator" w:id="0">
    <w:p w14:paraId="2D887972" w14:textId="77777777" w:rsidR="008632D9" w:rsidRDefault="008632D9" w:rsidP="00EE0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53A1D" w14:textId="77777777" w:rsidR="00DA42CE" w:rsidRDefault="00DA42CE" w:rsidP="000B26CC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1CCAD" w14:textId="77777777" w:rsidR="006311AA" w:rsidRDefault="006311AA">
    <w:pPr>
      <w:pStyle w:val="a7"/>
      <w:jc w:val="center"/>
    </w:pPr>
  </w:p>
  <w:p w14:paraId="4EE5D26D" w14:textId="77777777" w:rsidR="00EE0D8E" w:rsidRDefault="00EE0D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FB6CA" w14:textId="77777777" w:rsidR="000B26CC" w:rsidRPr="00FD25E2" w:rsidRDefault="000B26CC" w:rsidP="000B26CC">
    <w:pPr>
      <w:pStyle w:val="a7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3D4F"/>
    <w:multiLevelType w:val="hybridMultilevel"/>
    <w:tmpl w:val="280812B4"/>
    <w:lvl w:ilvl="0" w:tplc="B5B679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3A03F82"/>
    <w:multiLevelType w:val="multilevel"/>
    <w:tmpl w:val="4C46A744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5886C4D"/>
    <w:multiLevelType w:val="multilevel"/>
    <w:tmpl w:val="8B1E7658"/>
    <w:lvl w:ilvl="0">
      <w:start w:val="1"/>
      <w:numFmt w:val="decimal"/>
      <w:lvlText w:val="%1."/>
      <w:lvlJc w:val="left"/>
      <w:pPr>
        <w:ind w:left="567" w:firstLine="284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D35C72"/>
    <w:multiLevelType w:val="multilevel"/>
    <w:tmpl w:val="83002AD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62085F"/>
    <w:multiLevelType w:val="hybridMultilevel"/>
    <w:tmpl w:val="A98CD8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655C95"/>
    <w:multiLevelType w:val="multilevel"/>
    <w:tmpl w:val="7F80D25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2782BF8"/>
    <w:multiLevelType w:val="hybridMultilevel"/>
    <w:tmpl w:val="D24682FA"/>
    <w:lvl w:ilvl="0" w:tplc="86ACE0C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14861725"/>
    <w:multiLevelType w:val="multilevel"/>
    <w:tmpl w:val="8B1E7658"/>
    <w:lvl w:ilvl="0">
      <w:start w:val="1"/>
      <w:numFmt w:val="decimal"/>
      <w:lvlText w:val="%1."/>
      <w:lvlJc w:val="left"/>
      <w:pPr>
        <w:ind w:left="567" w:firstLine="284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6E5FA5"/>
    <w:multiLevelType w:val="hybridMultilevel"/>
    <w:tmpl w:val="0068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D459DA"/>
    <w:multiLevelType w:val="multilevel"/>
    <w:tmpl w:val="C596BEFA"/>
    <w:lvl w:ilvl="0">
      <w:start w:val="4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" w:hanging="170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28C36EEE"/>
    <w:multiLevelType w:val="multilevel"/>
    <w:tmpl w:val="E7F090D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 w15:restartNumberingAfterBreak="0">
    <w:nsid w:val="2A763DF1"/>
    <w:multiLevelType w:val="hybridMultilevel"/>
    <w:tmpl w:val="EBCE02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BC15171"/>
    <w:multiLevelType w:val="multilevel"/>
    <w:tmpl w:val="5BD2E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2D2D45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D16090"/>
    <w:multiLevelType w:val="hybridMultilevel"/>
    <w:tmpl w:val="495EFD3C"/>
    <w:lvl w:ilvl="0" w:tplc="8CBCA3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324C19"/>
    <w:multiLevelType w:val="hybridMultilevel"/>
    <w:tmpl w:val="61CAF9D2"/>
    <w:lvl w:ilvl="0" w:tplc="B344D45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6D00018"/>
    <w:multiLevelType w:val="hybridMultilevel"/>
    <w:tmpl w:val="E772B394"/>
    <w:lvl w:ilvl="0" w:tplc="5420BC42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39233A69"/>
    <w:multiLevelType w:val="multilevel"/>
    <w:tmpl w:val="24EA91A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E872B1"/>
    <w:multiLevelType w:val="multilevel"/>
    <w:tmpl w:val="9454CF9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431F44F3"/>
    <w:multiLevelType w:val="multilevel"/>
    <w:tmpl w:val="7ED646E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 w15:restartNumberingAfterBreak="0">
    <w:nsid w:val="45A047D5"/>
    <w:multiLevelType w:val="hybridMultilevel"/>
    <w:tmpl w:val="7090D636"/>
    <w:lvl w:ilvl="0" w:tplc="A4AE1C3C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47507AF1"/>
    <w:multiLevelType w:val="hybridMultilevel"/>
    <w:tmpl w:val="6A4C6896"/>
    <w:lvl w:ilvl="0" w:tplc="6FF81A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ECB0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664BA4"/>
    <w:multiLevelType w:val="hybridMultilevel"/>
    <w:tmpl w:val="4FBA2968"/>
    <w:lvl w:ilvl="0" w:tplc="D860936C">
      <w:start w:val="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121098"/>
    <w:multiLevelType w:val="multilevel"/>
    <w:tmpl w:val="7DAEECC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8C659A9"/>
    <w:multiLevelType w:val="multilevel"/>
    <w:tmpl w:val="C76875E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61CA4783"/>
    <w:multiLevelType w:val="hybridMultilevel"/>
    <w:tmpl w:val="EBB05B58"/>
    <w:lvl w:ilvl="0" w:tplc="A5D2E13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0716078"/>
    <w:multiLevelType w:val="multilevel"/>
    <w:tmpl w:val="669864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575599"/>
    <w:multiLevelType w:val="hybridMultilevel"/>
    <w:tmpl w:val="77A8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F7B96"/>
    <w:multiLevelType w:val="multilevel"/>
    <w:tmpl w:val="62721A2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D64ADD"/>
    <w:multiLevelType w:val="hybridMultilevel"/>
    <w:tmpl w:val="742C3C06"/>
    <w:lvl w:ilvl="0" w:tplc="0F9E6F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EAE36C2"/>
    <w:multiLevelType w:val="hybridMultilevel"/>
    <w:tmpl w:val="BE8C8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16"/>
  </w:num>
  <w:num w:numId="7">
    <w:abstractNumId w:val="20"/>
  </w:num>
  <w:num w:numId="8">
    <w:abstractNumId w:val="15"/>
  </w:num>
  <w:num w:numId="9">
    <w:abstractNumId w:val="14"/>
  </w:num>
  <w:num w:numId="10">
    <w:abstractNumId w:val="30"/>
  </w:num>
  <w:num w:numId="11">
    <w:abstractNumId w:val="6"/>
  </w:num>
  <w:num w:numId="12">
    <w:abstractNumId w:val="24"/>
  </w:num>
  <w:num w:numId="13">
    <w:abstractNumId w:val="19"/>
  </w:num>
  <w:num w:numId="14">
    <w:abstractNumId w:val="18"/>
  </w:num>
  <w:num w:numId="15">
    <w:abstractNumId w:val="9"/>
  </w:num>
  <w:num w:numId="16">
    <w:abstractNumId w:val="25"/>
  </w:num>
  <w:num w:numId="17">
    <w:abstractNumId w:val="5"/>
  </w:num>
  <w:num w:numId="18">
    <w:abstractNumId w:val="26"/>
  </w:num>
  <w:num w:numId="19">
    <w:abstractNumId w:val="23"/>
  </w:num>
  <w:num w:numId="20">
    <w:abstractNumId w:val="22"/>
  </w:num>
  <w:num w:numId="21">
    <w:abstractNumId w:val="12"/>
  </w:num>
  <w:num w:numId="22">
    <w:abstractNumId w:val="29"/>
  </w:num>
  <w:num w:numId="23">
    <w:abstractNumId w:val="3"/>
  </w:num>
  <w:num w:numId="24">
    <w:abstractNumId w:val="17"/>
  </w:num>
  <w:num w:numId="25">
    <w:abstractNumId w:val="27"/>
  </w:num>
  <w:num w:numId="26">
    <w:abstractNumId w:val="13"/>
  </w:num>
  <w:num w:numId="27">
    <w:abstractNumId w:val="1"/>
  </w:num>
  <w:num w:numId="28">
    <w:abstractNumId w:val="7"/>
  </w:num>
  <w:num w:numId="29">
    <w:abstractNumId w:val="31"/>
  </w:num>
  <w:num w:numId="30">
    <w:abstractNumId w:val="28"/>
  </w:num>
  <w:num w:numId="31">
    <w:abstractNumId w:val="1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7"/>
    <w:rsid w:val="000031F4"/>
    <w:rsid w:val="00003994"/>
    <w:rsid w:val="00015B7A"/>
    <w:rsid w:val="00020BE1"/>
    <w:rsid w:val="00021267"/>
    <w:rsid w:val="00026E7C"/>
    <w:rsid w:val="00033118"/>
    <w:rsid w:val="00036819"/>
    <w:rsid w:val="00040E97"/>
    <w:rsid w:val="00042C65"/>
    <w:rsid w:val="00044CC3"/>
    <w:rsid w:val="00045522"/>
    <w:rsid w:val="0004578B"/>
    <w:rsid w:val="00045EA5"/>
    <w:rsid w:val="00053DE1"/>
    <w:rsid w:val="0005710C"/>
    <w:rsid w:val="00063522"/>
    <w:rsid w:val="00065E21"/>
    <w:rsid w:val="00067D68"/>
    <w:rsid w:val="00075743"/>
    <w:rsid w:val="000818A2"/>
    <w:rsid w:val="000857EE"/>
    <w:rsid w:val="000914A5"/>
    <w:rsid w:val="00095D13"/>
    <w:rsid w:val="000A1B95"/>
    <w:rsid w:val="000A4B74"/>
    <w:rsid w:val="000B19F7"/>
    <w:rsid w:val="000B26CC"/>
    <w:rsid w:val="000C77D3"/>
    <w:rsid w:val="000D000C"/>
    <w:rsid w:val="000D7D4B"/>
    <w:rsid w:val="000D7EFD"/>
    <w:rsid w:val="000E0E2E"/>
    <w:rsid w:val="000E2314"/>
    <w:rsid w:val="000E53C5"/>
    <w:rsid w:val="00103156"/>
    <w:rsid w:val="00113285"/>
    <w:rsid w:val="001166C4"/>
    <w:rsid w:val="00123733"/>
    <w:rsid w:val="00132AF6"/>
    <w:rsid w:val="001345F8"/>
    <w:rsid w:val="001369FC"/>
    <w:rsid w:val="001408B7"/>
    <w:rsid w:val="00140A99"/>
    <w:rsid w:val="0014381A"/>
    <w:rsid w:val="0014533A"/>
    <w:rsid w:val="00147924"/>
    <w:rsid w:val="00150D39"/>
    <w:rsid w:val="001532B0"/>
    <w:rsid w:val="001542F1"/>
    <w:rsid w:val="0015620C"/>
    <w:rsid w:val="00166090"/>
    <w:rsid w:val="001779CA"/>
    <w:rsid w:val="00190C96"/>
    <w:rsid w:val="00192190"/>
    <w:rsid w:val="00192F62"/>
    <w:rsid w:val="001A1EE5"/>
    <w:rsid w:val="001A3676"/>
    <w:rsid w:val="001A3D30"/>
    <w:rsid w:val="001A46A1"/>
    <w:rsid w:val="001B1ACA"/>
    <w:rsid w:val="001B59E6"/>
    <w:rsid w:val="001B6167"/>
    <w:rsid w:val="001D00F1"/>
    <w:rsid w:val="001E40FA"/>
    <w:rsid w:val="001F16E8"/>
    <w:rsid w:val="00214ABC"/>
    <w:rsid w:val="00223CB1"/>
    <w:rsid w:val="002263E9"/>
    <w:rsid w:val="0023311E"/>
    <w:rsid w:val="00233AD3"/>
    <w:rsid w:val="00233C2F"/>
    <w:rsid w:val="00234F55"/>
    <w:rsid w:val="00237C7D"/>
    <w:rsid w:val="00240CF4"/>
    <w:rsid w:val="002420F8"/>
    <w:rsid w:val="00247477"/>
    <w:rsid w:val="0025129F"/>
    <w:rsid w:val="00255637"/>
    <w:rsid w:val="00260799"/>
    <w:rsid w:val="00273884"/>
    <w:rsid w:val="00275EA0"/>
    <w:rsid w:val="00280471"/>
    <w:rsid w:val="00281F8D"/>
    <w:rsid w:val="002837AF"/>
    <w:rsid w:val="00283FCB"/>
    <w:rsid w:val="002866E9"/>
    <w:rsid w:val="0029112A"/>
    <w:rsid w:val="00292078"/>
    <w:rsid w:val="00292BE7"/>
    <w:rsid w:val="00293D9A"/>
    <w:rsid w:val="002A2DDF"/>
    <w:rsid w:val="002A3F00"/>
    <w:rsid w:val="002A6F88"/>
    <w:rsid w:val="002B539C"/>
    <w:rsid w:val="002B6F90"/>
    <w:rsid w:val="002C05CE"/>
    <w:rsid w:val="002C28AC"/>
    <w:rsid w:val="002E0550"/>
    <w:rsid w:val="002E0B21"/>
    <w:rsid w:val="002E7A72"/>
    <w:rsid w:val="002F588D"/>
    <w:rsid w:val="002F78F3"/>
    <w:rsid w:val="00310374"/>
    <w:rsid w:val="0031600D"/>
    <w:rsid w:val="0031711F"/>
    <w:rsid w:val="00317B76"/>
    <w:rsid w:val="003247DC"/>
    <w:rsid w:val="003262A9"/>
    <w:rsid w:val="0032678C"/>
    <w:rsid w:val="00330022"/>
    <w:rsid w:val="00332977"/>
    <w:rsid w:val="00335BE6"/>
    <w:rsid w:val="00347955"/>
    <w:rsid w:val="003501DA"/>
    <w:rsid w:val="00351D13"/>
    <w:rsid w:val="00352F25"/>
    <w:rsid w:val="00353203"/>
    <w:rsid w:val="00353C29"/>
    <w:rsid w:val="0035532A"/>
    <w:rsid w:val="00355508"/>
    <w:rsid w:val="00362035"/>
    <w:rsid w:val="00365E02"/>
    <w:rsid w:val="0036765A"/>
    <w:rsid w:val="003855EF"/>
    <w:rsid w:val="0038741D"/>
    <w:rsid w:val="00394642"/>
    <w:rsid w:val="003A0D4A"/>
    <w:rsid w:val="003A1AF9"/>
    <w:rsid w:val="003A2B12"/>
    <w:rsid w:val="003B2E25"/>
    <w:rsid w:val="003C0208"/>
    <w:rsid w:val="003C3807"/>
    <w:rsid w:val="003C3D05"/>
    <w:rsid w:val="003D23F2"/>
    <w:rsid w:val="003D333B"/>
    <w:rsid w:val="003D3F1B"/>
    <w:rsid w:val="003D485D"/>
    <w:rsid w:val="003D6387"/>
    <w:rsid w:val="003D6580"/>
    <w:rsid w:val="003E55BF"/>
    <w:rsid w:val="003E7467"/>
    <w:rsid w:val="003F2FAC"/>
    <w:rsid w:val="003F75B2"/>
    <w:rsid w:val="004034E3"/>
    <w:rsid w:val="00406FDB"/>
    <w:rsid w:val="004079EA"/>
    <w:rsid w:val="00407E19"/>
    <w:rsid w:val="00424E94"/>
    <w:rsid w:val="0043645A"/>
    <w:rsid w:val="004367C0"/>
    <w:rsid w:val="00436958"/>
    <w:rsid w:val="00443032"/>
    <w:rsid w:val="00443A46"/>
    <w:rsid w:val="00445865"/>
    <w:rsid w:val="00447848"/>
    <w:rsid w:val="00450D6C"/>
    <w:rsid w:val="00452E79"/>
    <w:rsid w:val="00455E28"/>
    <w:rsid w:val="0045707D"/>
    <w:rsid w:val="0045778E"/>
    <w:rsid w:val="004606D7"/>
    <w:rsid w:val="00461D8F"/>
    <w:rsid w:val="00481D94"/>
    <w:rsid w:val="0048208E"/>
    <w:rsid w:val="004926BE"/>
    <w:rsid w:val="0049677B"/>
    <w:rsid w:val="00497624"/>
    <w:rsid w:val="004A376D"/>
    <w:rsid w:val="004A54E3"/>
    <w:rsid w:val="004B692B"/>
    <w:rsid w:val="004C1E00"/>
    <w:rsid w:val="004C1E6F"/>
    <w:rsid w:val="004C7C51"/>
    <w:rsid w:val="004E7107"/>
    <w:rsid w:val="00505560"/>
    <w:rsid w:val="00510237"/>
    <w:rsid w:val="005112F1"/>
    <w:rsid w:val="00513A41"/>
    <w:rsid w:val="00514704"/>
    <w:rsid w:val="00517E97"/>
    <w:rsid w:val="00533538"/>
    <w:rsid w:val="00536F9D"/>
    <w:rsid w:val="00544F65"/>
    <w:rsid w:val="0056094E"/>
    <w:rsid w:val="005637BE"/>
    <w:rsid w:val="005710B8"/>
    <w:rsid w:val="00576217"/>
    <w:rsid w:val="0057698E"/>
    <w:rsid w:val="00582B2C"/>
    <w:rsid w:val="00586B49"/>
    <w:rsid w:val="0058734C"/>
    <w:rsid w:val="005909E1"/>
    <w:rsid w:val="005924AB"/>
    <w:rsid w:val="00595177"/>
    <w:rsid w:val="005A0E06"/>
    <w:rsid w:val="005A5AA3"/>
    <w:rsid w:val="005A725A"/>
    <w:rsid w:val="005B2B82"/>
    <w:rsid w:val="005B6699"/>
    <w:rsid w:val="005B6ACA"/>
    <w:rsid w:val="005C49D1"/>
    <w:rsid w:val="005D5C06"/>
    <w:rsid w:val="005D757F"/>
    <w:rsid w:val="005E4837"/>
    <w:rsid w:val="005E733B"/>
    <w:rsid w:val="005F1CC8"/>
    <w:rsid w:val="005F2963"/>
    <w:rsid w:val="005F729E"/>
    <w:rsid w:val="0060582D"/>
    <w:rsid w:val="00607C43"/>
    <w:rsid w:val="00612E2E"/>
    <w:rsid w:val="006311AA"/>
    <w:rsid w:val="00634D96"/>
    <w:rsid w:val="00642155"/>
    <w:rsid w:val="00652CA7"/>
    <w:rsid w:val="00660189"/>
    <w:rsid w:val="00661E07"/>
    <w:rsid w:val="006622AA"/>
    <w:rsid w:val="00665407"/>
    <w:rsid w:val="006738A2"/>
    <w:rsid w:val="00695C30"/>
    <w:rsid w:val="006A1E3D"/>
    <w:rsid w:val="006A5661"/>
    <w:rsid w:val="006B00F3"/>
    <w:rsid w:val="006B105A"/>
    <w:rsid w:val="006B1467"/>
    <w:rsid w:val="006C2D5F"/>
    <w:rsid w:val="006E48EF"/>
    <w:rsid w:val="006E67C0"/>
    <w:rsid w:val="006E6817"/>
    <w:rsid w:val="006E6BF4"/>
    <w:rsid w:val="006F7343"/>
    <w:rsid w:val="00703F3F"/>
    <w:rsid w:val="00722294"/>
    <w:rsid w:val="00724224"/>
    <w:rsid w:val="007274C0"/>
    <w:rsid w:val="00733F31"/>
    <w:rsid w:val="00735589"/>
    <w:rsid w:val="0074452D"/>
    <w:rsid w:val="0074562F"/>
    <w:rsid w:val="00745E3D"/>
    <w:rsid w:val="00764BB7"/>
    <w:rsid w:val="00773E9A"/>
    <w:rsid w:val="00777370"/>
    <w:rsid w:val="00794BEA"/>
    <w:rsid w:val="0079716B"/>
    <w:rsid w:val="007A75CC"/>
    <w:rsid w:val="007B4503"/>
    <w:rsid w:val="007B5984"/>
    <w:rsid w:val="007D2946"/>
    <w:rsid w:val="007D2D38"/>
    <w:rsid w:val="007D3B68"/>
    <w:rsid w:val="007D56FF"/>
    <w:rsid w:val="007E067D"/>
    <w:rsid w:val="007E0CC5"/>
    <w:rsid w:val="007E1AB4"/>
    <w:rsid w:val="007E1C2E"/>
    <w:rsid w:val="007E4E57"/>
    <w:rsid w:val="007F0B36"/>
    <w:rsid w:val="007F40D8"/>
    <w:rsid w:val="007F530D"/>
    <w:rsid w:val="007F75B1"/>
    <w:rsid w:val="0082610E"/>
    <w:rsid w:val="00831745"/>
    <w:rsid w:val="00831C22"/>
    <w:rsid w:val="00833E32"/>
    <w:rsid w:val="00844AD0"/>
    <w:rsid w:val="00847B60"/>
    <w:rsid w:val="00851145"/>
    <w:rsid w:val="0086091C"/>
    <w:rsid w:val="008632D9"/>
    <w:rsid w:val="00872D86"/>
    <w:rsid w:val="008768BC"/>
    <w:rsid w:val="00882624"/>
    <w:rsid w:val="00884B24"/>
    <w:rsid w:val="00885AB8"/>
    <w:rsid w:val="00885BA3"/>
    <w:rsid w:val="00887240"/>
    <w:rsid w:val="00893590"/>
    <w:rsid w:val="008941E9"/>
    <w:rsid w:val="008A25AE"/>
    <w:rsid w:val="008B0E3D"/>
    <w:rsid w:val="008B56E2"/>
    <w:rsid w:val="008C2365"/>
    <w:rsid w:val="008C36A3"/>
    <w:rsid w:val="008C3A9C"/>
    <w:rsid w:val="008C3AAA"/>
    <w:rsid w:val="008D14F0"/>
    <w:rsid w:val="008D1E01"/>
    <w:rsid w:val="008D67E9"/>
    <w:rsid w:val="008E66FF"/>
    <w:rsid w:val="008F74BB"/>
    <w:rsid w:val="0090147A"/>
    <w:rsid w:val="00911F5A"/>
    <w:rsid w:val="009161DA"/>
    <w:rsid w:val="009167FA"/>
    <w:rsid w:val="009168DE"/>
    <w:rsid w:val="00920969"/>
    <w:rsid w:val="00925840"/>
    <w:rsid w:val="0093117B"/>
    <w:rsid w:val="00932938"/>
    <w:rsid w:val="0093453A"/>
    <w:rsid w:val="0093470E"/>
    <w:rsid w:val="00934A4B"/>
    <w:rsid w:val="00936AF5"/>
    <w:rsid w:val="00942906"/>
    <w:rsid w:val="00944ABD"/>
    <w:rsid w:val="00952C25"/>
    <w:rsid w:val="00957C01"/>
    <w:rsid w:val="00962111"/>
    <w:rsid w:val="00963AB7"/>
    <w:rsid w:val="009717F1"/>
    <w:rsid w:val="009735F8"/>
    <w:rsid w:val="00974D58"/>
    <w:rsid w:val="009777C4"/>
    <w:rsid w:val="0098046B"/>
    <w:rsid w:val="009960E6"/>
    <w:rsid w:val="009A1307"/>
    <w:rsid w:val="009B2C1A"/>
    <w:rsid w:val="009C7ABB"/>
    <w:rsid w:val="009D72A3"/>
    <w:rsid w:val="009D7AD7"/>
    <w:rsid w:val="009E2A0C"/>
    <w:rsid w:val="009E685B"/>
    <w:rsid w:val="009E7743"/>
    <w:rsid w:val="009E7935"/>
    <w:rsid w:val="009F3111"/>
    <w:rsid w:val="009F6A5C"/>
    <w:rsid w:val="00A000ED"/>
    <w:rsid w:val="00A10302"/>
    <w:rsid w:val="00A10579"/>
    <w:rsid w:val="00A112A0"/>
    <w:rsid w:val="00A119FF"/>
    <w:rsid w:val="00A1321D"/>
    <w:rsid w:val="00A26EE5"/>
    <w:rsid w:val="00A30306"/>
    <w:rsid w:val="00A304BB"/>
    <w:rsid w:val="00A31E86"/>
    <w:rsid w:val="00A4119D"/>
    <w:rsid w:val="00A449CF"/>
    <w:rsid w:val="00A506C4"/>
    <w:rsid w:val="00A55594"/>
    <w:rsid w:val="00A6470A"/>
    <w:rsid w:val="00A64725"/>
    <w:rsid w:val="00A66B84"/>
    <w:rsid w:val="00A767FA"/>
    <w:rsid w:val="00A86424"/>
    <w:rsid w:val="00A86AB8"/>
    <w:rsid w:val="00A953E4"/>
    <w:rsid w:val="00A95CFF"/>
    <w:rsid w:val="00A96621"/>
    <w:rsid w:val="00A973ED"/>
    <w:rsid w:val="00A9781C"/>
    <w:rsid w:val="00AA0E0B"/>
    <w:rsid w:val="00AA13DF"/>
    <w:rsid w:val="00AA6382"/>
    <w:rsid w:val="00AB0BDB"/>
    <w:rsid w:val="00AB1B72"/>
    <w:rsid w:val="00AB2B90"/>
    <w:rsid w:val="00AB4299"/>
    <w:rsid w:val="00AB4B31"/>
    <w:rsid w:val="00AC6AEA"/>
    <w:rsid w:val="00AD0C75"/>
    <w:rsid w:val="00AD6CD5"/>
    <w:rsid w:val="00AD6E4B"/>
    <w:rsid w:val="00AE3124"/>
    <w:rsid w:val="00AE4B3B"/>
    <w:rsid w:val="00AE7DA8"/>
    <w:rsid w:val="00AF79D0"/>
    <w:rsid w:val="00B02A45"/>
    <w:rsid w:val="00B07EB0"/>
    <w:rsid w:val="00B13CAA"/>
    <w:rsid w:val="00B21CFB"/>
    <w:rsid w:val="00B34F4C"/>
    <w:rsid w:val="00B43131"/>
    <w:rsid w:val="00B4503B"/>
    <w:rsid w:val="00B46442"/>
    <w:rsid w:val="00B51B7C"/>
    <w:rsid w:val="00B60294"/>
    <w:rsid w:val="00B710DF"/>
    <w:rsid w:val="00B76054"/>
    <w:rsid w:val="00B7624A"/>
    <w:rsid w:val="00B82A26"/>
    <w:rsid w:val="00B84A11"/>
    <w:rsid w:val="00B8523F"/>
    <w:rsid w:val="00B879B3"/>
    <w:rsid w:val="00B916A7"/>
    <w:rsid w:val="00B94019"/>
    <w:rsid w:val="00B960E7"/>
    <w:rsid w:val="00BA4B3C"/>
    <w:rsid w:val="00BA6C2D"/>
    <w:rsid w:val="00BA6F17"/>
    <w:rsid w:val="00BB2525"/>
    <w:rsid w:val="00BB4BAC"/>
    <w:rsid w:val="00BC2D37"/>
    <w:rsid w:val="00BC56B2"/>
    <w:rsid w:val="00BD65F5"/>
    <w:rsid w:val="00BE03EE"/>
    <w:rsid w:val="00BF6841"/>
    <w:rsid w:val="00C004C2"/>
    <w:rsid w:val="00C00FBB"/>
    <w:rsid w:val="00C07598"/>
    <w:rsid w:val="00C1193F"/>
    <w:rsid w:val="00C12C7B"/>
    <w:rsid w:val="00C214B0"/>
    <w:rsid w:val="00C24420"/>
    <w:rsid w:val="00C41514"/>
    <w:rsid w:val="00C450A1"/>
    <w:rsid w:val="00C46A41"/>
    <w:rsid w:val="00C60155"/>
    <w:rsid w:val="00C61157"/>
    <w:rsid w:val="00C626FA"/>
    <w:rsid w:val="00C635F4"/>
    <w:rsid w:val="00C80247"/>
    <w:rsid w:val="00C83DFA"/>
    <w:rsid w:val="00C8421D"/>
    <w:rsid w:val="00C84C35"/>
    <w:rsid w:val="00C935CA"/>
    <w:rsid w:val="00C968D3"/>
    <w:rsid w:val="00CA07FC"/>
    <w:rsid w:val="00CA1FA3"/>
    <w:rsid w:val="00CA368E"/>
    <w:rsid w:val="00CB1D09"/>
    <w:rsid w:val="00CB574F"/>
    <w:rsid w:val="00CB5F5E"/>
    <w:rsid w:val="00CC0DC1"/>
    <w:rsid w:val="00CC11ED"/>
    <w:rsid w:val="00CD1585"/>
    <w:rsid w:val="00CE033C"/>
    <w:rsid w:val="00CF5A46"/>
    <w:rsid w:val="00D26734"/>
    <w:rsid w:val="00D34A02"/>
    <w:rsid w:val="00D40955"/>
    <w:rsid w:val="00D437D1"/>
    <w:rsid w:val="00D44DAF"/>
    <w:rsid w:val="00D45101"/>
    <w:rsid w:val="00D453CC"/>
    <w:rsid w:val="00D5097A"/>
    <w:rsid w:val="00D6142F"/>
    <w:rsid w:val="00D62B24"/>
    <w:rsid w:val="00D63B3A"/>
    <w:rsid w:val="00D64591"/>
    <w:rsid w:val="00D7625B"/>
    <w:rsid w:val="00D868A2"/>
    <w:rsid w:val="00D91416"/>
    <w:rsid w:val="00D92129"/>
    <w:rsid w:val="00D95D26"/>
    <w:rsid w:val="00DA30FD"/>
    <w:rsid w:val="00DA42CE"/>
    <w:rsid w:val="00DA6BBB"/>
    <w:rsid w:val="00DA71EE"/>
    <w:rsid w:val="00DB5BC5"/>
    <w:rsid w:val="00DC0B1F"/>
    <w:rsid w:val="00DC595A"/>
    <w:rsid w:val="00DD2393"/>
    <w:rsid w:val="00DD4364"/>
    <w:rsid w:val="00DD523B"/>
    <w:rsid w:val="00DE7428"/>
    <w:rsid w:val="00DE793A"/>
    <w:rsid w:val="00DF3028"/>
    <w:rsid w:val="00DF51EC"/>
    <w:rsid w:val="00DF71FC"/>
    <w:rsid w:val="00DF7979"/>
    <w:rsid w:val="00E04CA7"/>
    <w:rsid w:val="00E234F4"/>
    <w:rsid w:val="00E24738"/>
    <w:rsid w:val="00E25AC5"/>
    <w:rsid w:val="00E32011"/>
    <w:rsid w:val="00E4267F"/>
    <w:rsid w:val="00E43F55"/>
    <w:rsid w:val="00E524F7"/>
    <w:rsid w:val="00E54DAF"/>
    <w:rsid w:val="00E56ABA"/>
    <w:rsid w:val="00E578BF"/>
    <w:rsid w:val="00E66C13"/>
    <w:rsid w:val="00E771D3"/>
    <w:rsid w:val="00E94789"/>
    <w:rsid w:val="00EA584D"/>
    <w:rsid w:val="00EA6379"/>
    <w:rsid w:val="00EB1924"/>
    <w:rsid w:val="00EC47B1"/>
    <w:rsid w:val="00EC4E7F"/>
    <w:rsid w:val="00EC60A2"/>
    <w:rsid w:val="00ED1E7C"/>
    <w:rsid w:val="00ED2FC0"/>
    <w:rsid w:val="00ED4A2D"/>
    <w:rsid w:val="00EE08B6"/>
    <w:rsid w:val="00EE0D8E"/>
    <w:rsid w:val="00EE5721"/>
    <w:rsid w:val="00EE70BA"/>
    <w:rsid w:val="00EF2CC1"/>
    <w:rsid w:val="00EF3DFE"/>
    <w:rsid w:val="00EF3E1D"/>
    <w:rsid w:val="00EF52AA"/>
    <w:rsid w:val="00F020F7"/>
    <w:rsid w:val="00F22DDA"/>
    <w:rsid w:val="00F313F4"/>
    <w:rsid w:val="00F32E4C"/>
    <w:rsid w:val="00F32E7A"/>
    <w:rsid w:val="00F4138B"/>
    <w:rsid w:val="00F64E3D"/>
    <w:rsid w:val="00F72A8B"/>
    <w:rsid w:val="00F82D54"/>
    <w:rsid w:val="00F94C57"/>
    <w:rsid w:val="00F973EB"/>
    <w:rsid w:val="00F9799F"/>
    <w:rsid w:val="00FA1376"/>
    <w:rsid w:val="00FA33F1"/>
    <w:rsid w:val="00FB36D4"/>
    <w:rsid w:val="00FB3719"/>
    <w:rsid w:val="00FB40E0"/>
    <w:rsid w:val="00FD2006"/>
    <w:rsid w:val="00FD25E2"/>
    <w:rsid w:val="00FD3E0D"/>
    <w:rsid w:val="00FE51D3"/>
    <w:rsid w:val="00FE528B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E49EA"/>
  <w14:defaultImageDpi w14:val="0"/>
  <w15:docId w15:val="{B799295B-F7A9-4611-B922-9A46087A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99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9F7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B19F7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0B19F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5C49D1"/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5C49D1"/>
    <w:rPr>
      <w:rFonts w:ascii="Tahoma" w:hAnsi="Tahoma" w:cs="Times New Roman"/>
      <w:sz w:val="16"/>
    </w:rPr>
  </w:style>
  <w:style w:type="table" w:styleId="a5">
    <w:name w:val="Table Grid"/>
    <w:basedOn w:val="a1"/>
    <w:uiPriority w:val="59"/>
    <w:rsid w:val="00EF52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rsid w:val="00CB574F"/>
    <w:rPr>
      <w:rFonts w:ascii="Times New Roman" w:hAnsi="Times New Roman" w:cs="Times New Roman"/>
    </w:rPr>
  </w:style>
  <w:style w:type="character" w:styleId="a6">
    <w:name w:val="Hyperlink"/>
    <w:uiPriority w:val="99"/>
    <w:unhideWhenUsed/>
    <w:rsid w:val="00CB574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E0D8E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EE0D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E0D8E"/>
    <w:rPr>
      <w:rFonts w:cs="Times New Roman"/>
    </w:rPr>
  </w:style>
  <w:style w:type="paragraph" w:customStyle="1" w:styleId="ab">
    <w:name w:val="Знак"/>
    <w:basedOn w:val="a"/>
    <w:rsid w:val="0034795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phone">
    <w:name w:val="phone"/>
    <w:rsid w:val="00347955"/>
  </w:style>
  <w:style w:type="character" w:styleId="ac">
    <w:name w:val="annotation reference"/>
    <w:uiPriority w:val="99"/>
    <w:semiHidden/>
    <w:unhideWhenUsed/>
    <w:rsid w:val="001A1EE5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unhideWhenUsed/>
    <w:rsid w:val="001A1EE5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1A1EE5"/>
    <w:rPr>
      <w:rFonts w:cs="Times New Roman"/>
      <w:lang w:val="x-none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EE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1A1EE5"/>
    <w:rPr>
      <w:rFonts w:cs="Times New Roman"/>
      <w:b/>
      <w:lang w:val="x-none" w:eastAsia="en-US"/>
    </w:rPr>
  </w:style>
  <w:style w:type="paragraph" w:styleId="af1">
    <w:name w:val="List Paragraph"/>
    <w:aliases w:val="Bullet List,FooterText,numbered,Paragraphe de liste1,lp1,Абзац списка1,Ненумерованный список,Л‡Ќ€љ –•Џ–ђ€1,кЊ’—“Њ_”‰€’’ћЋ –•Џ–”ђ,_нсxон_пѓйсс_л …Нм…п_"/>
    <w:basedOn w:val="a"/>
    <w:link w:val="af2"/>
    <w:uiPriority w:val="34"/>
    <w:qFormat/>
    <w:rsid w:val="006B105A"/>
    <w:pPr>
      <w:spacing w:after="200" w:line="276" w:lineRule="auto"/>
      <w:ind w:left="720"/>
      <w:contextualSpacing/>
    </w:pPr>
  </w:style>
  <w:style w:type="character" w:customStyle="1" w:styleId="af2">
    <w:name w:val="Абзац списка Знак"/>
    <w:aliases w:val="Bullet List Знак,FooterText Знак,numbered Знак,Paragraphe de liste1 Знак,lp1 Знак,Абзац списка1 Знак,Ненумерованный список Знак,Л‡Ќ€љ –•Џ–ђ€1 Знак,кЊ’—“Њ_”‰€’’ћЋ –•Џ–”ђ Знак,_нсxон_пѓйсс_л …Нм…п_ Знак"/>
    <w:link w:val="af1"/>
    <w:uiPriority w:val="34"/>
    <w:locked/>
    <w:rsid w:val="006B105A"/>
    <w:rPr>
      <w:sz w:val="22"/>
      <w:lang w:val="x-none" w:eastAsia="en-US"/>
    </w:rPr>
  </w:style>
  <w:style w:type="character" w:customStyle="1" w:styleId="apple-converted-space">
    <w:name w:val="apple-converted-space"/>
    <w:rsid w:val="003E7467"/>
  </w:style>
  <w:style w:type="paragraph" w:styleId="af3">
    <w:name w:val="Normal (Web)"/>
    <w:basedOn w:val="a"/>
    <w:uiPriority w:val="99"/>
    <w:unhideWhenUsed/>
    <w:rsid w:val="00D95D26"/>
    <w:pPr>
      <w:spacing w:before="100" w:beforeAutospacing="1" w:after="119"/>
    </w:pPr>
    <w:rPr>
      <w:rFonts w:ascii="Times New Roman" w:hAnsi="Times New Roman"/>
      <w:sz w:val="24"/>
      <w:szCs w:val="24"/>
      <w:lang w:eastAsia="ru-RU"/>
    </w:rPr>
  </w:style>
  <w:style w:type="paragraph" w:styleId="af4">
    <w:name w:val="Revision"/>
    <w:hidden/>
    <w:uiPriority w:val="99"/>
    <w:semiHidden/>
    <w:rsid w:val="00CB5F5E"/>
    <w:rPr>
      <w:rFonts w:cs="Times New Roman"/>
      <w:sz w:val="22"/>
      <w:szCs w:val="22"/>
      <w:lang w:eastAsia="en-US"/>
    </w:rPr>
  </w:style>
  <w:style w:type="character" w:styleId="af5">
    <w:name w:val="Placeholder Text"/>
    <w:basedOn w:val="a0"/>
    <w:uiPriority w:val="99"/>
    <w:semiHidden/>
    <w:rsid w:val="00351D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-V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F62D-DC0C-4819-8503-708CB035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5744</Words>
  <Characters>32746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38414</CharactersWithSpaces>
  <SharedDoc>false</SharedDoc>
  <HLinks>
    <vt:vector size="12" baseType="variant">
      <vt:variant>
        <vt:i4>131144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131144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Филиппов</cp:lastModifiedBy>
  <cp:revision>3</cp:revision>
  <cp:lastPrinted>2018-06-07T13:50:00Z</cp:lastPrinted>
  <dcterms:created xsi:type="dcterms:W3CDTF">2018-09-05T11:00:00Z</dcterms:created>
  <dcterms:modified xsi:type="dcterms:W3CDTF">2018-09-05T11:06:00Z</dcterms:modified>
</cp:coreProperties>
</file>